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500"/>
      </w:tblGrid>
      <w:tr w:rsidR="00ED5973" w14:paraId="5196DF50" w14:textId="77777777" w:rsidTr="003A5E93">
        <w:trPr>
          <w:trHeight w:val="255"/>
        </w:trPr>
        <w:tc>
          <w:tcPr>
            <w:tcW w:w="9500"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77777777" w:rsidR="00ED5973" w:rsidRDefault="00ED5973" w:rsidP="0017658F">
            <w:pPr>
              <w:adjustRightInd w:val="0"/>
              <w:rPr>
                <w:rFonts w:ascii="ＭＳ 明朝" w:hAnsi="ＭＳ 明朝"/>
                <w:szCs w:val="21"/>
              </w:rPr>
            </w:pPr>
          </w:p>
          <w:p w14:paraId="433C83D8" w14:textId="75308E55" w:rsidR="00ED5973" w:rsidRDefault="004A4BA8" w:rsidP="0017658F">
            <w:pPr>
              <w:adjustRightInd w:val="0"/>
              <w:jc w:val="right"/>
              <w:rPr>
                <w:rFonts w:ascii="ＭＳ 明朝" w:hAnsi="ＭＳ 明朝"/>
                <w:szCs w:val="21"/>
              </w:rPr>
            </w:pPr>
            <w:r>
              <w:rPr>
                <w:rFonts w:ascii="ＭＳ 明朝" w:hAnsi="ＭＳ 明朝" w:hint="eastAsia"/>
                <w:szCs w:val="21"/>
              </w:rPr>
              <w:t>令和</w:t>
            </w:r>
            <w:r w:rsidR="0029470A">
              <w:rPr>
                <w:rFonts w:ascii="ＭＳ 明朝" w:hAnsi="ＭＳ 明朝" w:hint="eastAsia"/>
                <w:szCs w:val="21"/>
              </w:rPr>
              <w:t>00</w:t>
            </w:r>
            <w:r w:rsidR="00ED5973" w:rsidRPr="008E6877">
              <w:rPr>
                <w:rFonts w:ascii="ＭＳ 明朝" w:hAnsi="ＭＳ 明朝" w:hint="eastAsia"/>
                <w:szCs w:val="21"/>
              </w:rPr>
              <w:t>年</w:t>
            </w:r>
            <w:r w:rsidR="0029470A">
              <w:rPr>
                <w:rFonts w:ascii="ＭＳ 明朝" w:hAnsi="ＭＳ 明朝" w:hint="eastAsia"/>
                <w:szCs w:val="21"/>
              </w:rPr>
              <w:t>00</w:t>
            </w:r>
            <w:r w:rsidR="00ED5973" w:rsidRPr="008E6877">
              <w:rPr>
                <w:rFonts w:ascii="ＭＳ 明朝" w:hAnsi="ＭＳ 明朝" w:hint="eastAsia"/>
                <w:szCs w:val="21"/>
              </w:rPr>
              <w:t>月</w:t>
            </w:r>
            <w:r w:rsidR="0029470A">
              <w:rPr>
                <w:rFonts w:ascii="ＭＳ 明朝" w:hAnsi="ＭＳ 明朝" w:hint="eastAsia"/>
                <w:szCs w:val="21"/>
              </w:rPr>
              <w:t>00</w:t>
            </w:r>
            <w:r w:rsidR="00ED5973" w:rsidRPr="008E6877">
              <w:rPr>
                <w:rFonts w:ascii="ＭＳ 明朝" w:hAnsi="ＭＳ 明朝" w:hint="eastAsia"/>
                <w:szCs w:val="21"/>
              </w:rPr>
              <w:t>日</w:t>
            </w:r>
          </w:p>
          <w:p w14:paraId="039ACB44" w14:textId="77777777" w:rsidR="00ED5973" w:rsidRDefault="00ED5973" w:rsidP="0017658F">
            <w:pPr>
              <w:adjustRightInd w:val="0"/>
              <w:rPr>
                <w:rFonts w:ascii="ＭＳ 明朝" w:hAnsi="ＭＳ 明朝"/>
                <w:szCs w:val="21"/>
              </w:rPr>
            </w:pPr>
          </w:p>
          <w:p w14:paraId="150BC832" w14:textId="0A578A60" w:rsidR="00ED5973" w:rsidRDefault="00ED5973" w:rsidP="0017658F">
            <w:pPr>
              <w:adjustRightInd w:val="0"/>
              <w:rPr>
                <w:rFonts w:ascii="ＭＳ 明朝" w:hAnsi="ＭＳ 明朝"/>
                <w:szCs w:val="21"/>
              </w:rPr>
            </w:pPr>
            <w:r w:rsidRPr="008E6877">
              <w:rPr>
                <w:rFonts w:ascii="ＭＳ 明朝" w:hAnsi="ＭＳ 明朝" w:hint="eastAsia"/>
                <w:szCs w:val="21"/>
              </w:rPr>
              <w:t>東日本高速道路株式会社</w:t>
            </w:r>
            <w:r>
              <w:rPr>
                <w:rFonts w:ascii="ＭＳ 明朝" w:hAnsi="ＭＳ 明朝" w:hint="eastAsia"/>
                <w:szCs w:val="21"/>
              </w:rPr>
              <w:t xml:space="preserve">　</w:t>
            </w:r>
            <w:r w:rsidR="000D3CB4">
              <w:rPr>
                <w:rFonts w:ascii="ＭＳ 明朝" w:hAnsi="ＭＳ 明朝" w:hint="eastAsia"/>
                <w:szCs w:val="21"/>
              </w:rPr>
              <w:t>新潟</w:t>
            </w:r>
            <w:r w:rsidRPr="008E6877">
              <w:rPr>
                <w:rFonts w:ascii="ＭＳ 明朝" w:hAnsi="ＭＳ 明朝" w:hint="eastAsia"/>
                <w:szCs w:val="21"/>
              </w:rPr>
              <w:t>支社</w:t>
            </w:r>
          </w:p>
          <w:p w14:paraId="000BEEA0" w14:textId="52136E7A" w:rsidR="00ED5973" w:rsidRDefault="00AD0460" w:rsidP="0017658F">
            <w:pPr>
              <w:adjustRightInd w:val="0"/>
              <w:rPr>
                <w:rFonts w:ascii="ＭＳ 明朝" w:hAnsi="ＭＳ 明朝"/>
                <w:szCs w:val="21"/>
              </w:rPr>
            </w:pPr>
            <w:r>
              <w:rPr>
                <w:rFonts w:ascii="ＭＳ 明朝" w:hAnsi="ＭＳ 明朝" w:hint="eastAsia"/>
                <w:szCs w:val="21"/>
              </w:rPr>
              <w:t>上越管理</w:t>
            </w:r>
            <w:r w:rsidR="00ED5973" w:rsidRPr="008E6877">
              <w:rPr>
                <w:rFonts w:ascii="ＭＳ 明朝" w:hAnsi="ＭＳ 明朝" w:hint="eastAsia"/>
                <w:szCs w:val="21"/>
              </w:rPr>
              <w:t>事務所長</w:t>
            </w:r>
            <w:r w:rsidR="00AA2D73">
              <w:rPr>
                <w:rFonts w:ascii="ＭＳ 明朝" w:hAnsi="ＭＳ 明朝" w:hint="eastAsia"/>
                <w:szCs w:val="21"/>
              </w:rPr>
              <w:t xml:space="preserve">　</w:t>
            </w:r>
            <w:r w:rsidR="00ED5973" w:rsidRPr="008E6877">
              <w:rPr>
                <w:rFonts w:ascii="ＭＳ 明朝" w:hAnsi="ＭＳ 明朝" w:hint="eastAsia"/>
                <w:szCs w:val="21"/>
              </w:rPr>
              <w:t>殿</w:t>
            </w:r>
          </w:p>
          <w:p w14:paraId="64CE1609" w14:textId="77777777" w:rsidR="00ED5973" w:rsidRDefault="00ED5973" w:rsidP="0017658F">
            <w:pPr>
              <w:adjustRightInd w:val="0"/>
              <w:rPr>
                <w:rFonts w:ascii="ＭＳ 明朝" w:hAnsi="ＭＳ 明朝"/>
                <w:szCs w:val="21"/>
              </w:rPr>
            </w:pPr>
          </w:p>
          <w:p w14:paraId="51305407" w14:textId="77777777" w:rsidR="002A7B1A"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住　所</w:t>
            </w:r>
          </w:p>
          <w:p w14:paraId="46146237"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会社名</w:t>
            </w:r>
          </w:p>
          <w:p w14:paraId="1708B15F" w14:textId="79BFB7BA"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代表者</w:t>
            </w:r>
            <w:ins w:id="0" w:author="松井 絵美子" w:date="2024-08-06T11:39:00Z">
              <w:r w:rsidR="00AD1140">
                <w:rPr>
                  <w:rFonts w:ascii="ＭＳ 明朝" w:hAnsi="ＭＳ 明朝" w:hint="eastAsia"/>
                  <w:szCs w:val="21"/>
                  <w:vertAlign w:val="superscript"/>
                </w:rPr>
                <w:t xml:space="preserve">　　　</w:t>
              </w:r>
            </w:ins>
            <w:del w:id="1" w:author="松井 絵美子" w:date="2024-08-06T11:39:00Z">
              <w:r w:rsidR="00853A7B" w:rsidRPr="00A46C08" w:rsidDel="00AD1140">
                <w:rPr>
                  <w:rFonts w:ascii="ＭＳ 明朝" w:hAnsi="ＭＳ 明朝" w:hint="eastAsia"/>
                  <w:szCs w:val="21"/>
                  <w:vertAlign w:val="superscript"/>
                </w:rPr>
                <w:delText>注１）</w:delText>
              </w:r>
              <w:r w:rsidRPr="008E6877" w:rsidDel="00AD1140">
                <w:rPr>
                  <w:rFonts w:ascii="ＭＳ 明朝" w:hAnsi="ＭＳ 明朝" w:hint="eastAsia"/>
                  <w:szCs w:val="21"/>
                </w:rPr>
                <w:delText xml:space="preserve">　</w:delText>
              </w:r>
              <w:r w:rsidR="002728A1" w:rsidDel="00AD1140">
                <w:rPr>
                  <w:rFonts w:ascii="ＭＳ 明朝" w:hAnsi="ＭＳ 明朝" w:hint="eastAsia"/>
                  <w:szCs w:val="21"/>
                </w:rPr>
                <w:delText xml:space="preserve">　</w:delText>
              </w:r>
              <w:r w:rsidRPr="008E6877" w:rsidDel="00AD1140">
                <w:rPr>
                  <w:rFonts w:ascii="ＭＳ 明朝" w:hAnsi="ＭＳ 明朝" w:hint="eastAsia"/>
                  <w:szCs w:val="21"/>
                </w:rPr>
                <w:delText xml:space="preserve">　　　　　　　　</w:delText>
              </w:r>
              <w:r w:rsidDel="00AD1140">
                <w:rPr>
                  <w:rFonts w:ascii="ＭＳ 明朝" w:hAnsi="ＭＳ 明朝" w:hint="eastAsia"/>
                  <w:szCs w:val="21"/>
                </w:rPr>
                <w:delText xml:space="preserve">　</w:delText>
              </w:r>
              <w:r w:rsidRPr="008E6877" w:rsidDel="00AD1140">
                <w:rPr>
                  <w:rFonts w:ascii="ＭＳ 明朝" w:hAnsi="ＭＳ 明朝" w:hint="eastAsia"/>
                  <w:szCs w:val="21"/>
                </w:rPr>
                <w:delText xml:space="preserve">　　　</w:delText>
              </w:r>
            </w:del>
          </w:p>
          <w:p w14:paraId="438957BD" w14:textId="4AF85873" w:rsidR="00AB2130" w:rsidRDefault="00AD1140" w:rsidP="0017658F">
            <w:pPr>
              <w:adjustRightInd w:val="0"/>
              <w:rPr>
                <w:rFonts w:ascii="ＭＳ 明朝" w:hAnsi="ＭＳ 明朝"/>
                <w:szCs w:val="21"/>
              </w:rPr>
            </w:pPr>
            <w:ins w:id="2" w:author="松井 絵美子" w:date="2024-08-06T11:39:00Z">
              <w:r>
                <w:rPr>
                  <w:noProof/>
                  <w:sz w:val="20"/>
                </w:rPr>
                <mc:AlternateContent>
                  <mc:Choice Requires="wps">
                    <w:drawing>
                      <wp:anchor distT="0" distB="0" distL="114300" distR="114300" simplePos="0" relativeHeight="251662336" behindDoc="0" locked="0" layoutInCell="1" allowOverlap="1" wp14:anchorId="07BD5643" wp14:editId="18EB780A">
                        <wp:simplePos x="0" y="0"/>
                        <wp:positionH relativeFrom="column">
                          <wp:posOffset>171450</wp:posOffset>
                        </wp:positionH>
                        <wp:positionV relativeFrom="paragraph">
                          <wp:posOffset>15240</wp:posOffset>
                        </wp:positionV>
                        <wp:extent cx="2603500" cy="685800"/>
                        <wp:effectExtent l="0" t="114300" r="463550" b="19050"/>
                        <wp:wrapNone/>
                        <wp:docPr id="33"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12500"/>
                                    <a:gd name="adj4" fmla="val 115731"/>
                                  </a:avLst>
                                </a:prstGeom>
                                <a:solidFill>
                                  <a:srgbClr val="CCECFF"/>
                                </a:solidFill>
                                <a:ln w="9525">
                                  <a:solidFill>
                                    <a:srgbClr val="FF0000"/>
                                  </a:solidFill>
                                  <a:miter lim="800000"/>
                                  <a:headEnd type="none" w="sm" len="med"/>
                                  <a:tailEnd type="triangle" w="med" len="med"/>
                                </a:ln>
                              </wps:spPr>
                              <wps:txbx>
                                <w:txbxContent>
                                  <w:p w14:paraId="7890A83A" w14:textId="77777777" w:rsidR="00AD1140" w:rsidRDefault="00AD1140" w:rsidP="00AD1140">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D564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43" o:spid="_x0000_s1026" type="#_x0000_t47" style="position:absolute;left:0;text-align:left;margin-left:13.5pt;margin-top:1.2pt;width:205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" adj="24998,-2700,22232,3600" fillcolor="#ccecff" strokecolor="red">
                        <v:stroke startarrow="block" endarrowwidth="narrow"/>
                        <v:textbox inset=".5mm,.5mm,.5mm,.5mm">
                          <w:txbxContent>
                            <w:p w14:paraId="7890A83A" w14:textId="77777777" w:rsidR="00AD1140" w:rsidRDefault="00AD1140" w:rsidP="00AD1140">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v:shape>
                    </w:pict>
                  </mc:Fallback>
                </mc:AlternateContent>
              </w:r>
            </w:ins>
            <w:r w:rsidR="00F04A6D">
              <w:rPr>
                <w:rFonts w:ascii="ＭＳ 明朝" w:hAnsi="ＭＳ 明朝"/>
                <w:noProof/>
                <w:szCs w:val="21"/>
              </w:rPr>
              <mc:AlternateContent>
                <mc:Choice Requires="wps">
                  <w:drawing>
                    <wp:anchor distT="0" distB="0" distL="114300" distR="114300" simplePos="0" relativeHeight="251658240" behindDoc="0" locked="0" layoutInCell="1" allowOverlap="1" wp14:anchorId="2329AFB9" wp14:editId="712FEC71">
                      <wp:simplePos x="0" y="0"/>
                      <wp:positionH relativeFrom="column">
                        <wp:posOffset>3241675</wp:posOffset>
                      </wp:positionH>
                      <wp:positionV relativeFrom="paragraph">
                        <wp:posOffset>16510</wp:posOffset>
                      </wp:positionV>
                      <wp:extent cx="2667000" cy="739140"/>
                      <wp:effectExtent l="10795" t="10795" r="8255" b="12065"/>
                      <wp:wrapNone/>
                      <wp:docPr id="1"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739140"/>
                              </a:xfrm>
                              <a:prstGeom prst="bracketPair">
                                <a:avLst>
                                  <a:gd name="adj" fmla="val 790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0958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4" o:spid="_x0000_s1026" type="#_x0000_t185" style="position:absolute;left:0;text-align:left;margin-left:255.25pt;margin-top:1.3pt;width:210pt;height:5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" adj="1707">
                      <v:textbox inset="5.85pt,.7pt,5.85pt,.7pt"/>
                    </v:shape>
                  </w:pict>
                </mc:Fallback>
              </mc:AlternateContent>
            </w:r>
            <w:r w:rsidR="00AB2130">
              <w:rPr>
                <w:rFonts w:ascii="ＭＳ 明朝" w:hAnsi="ＭＳ 明朝" w:hint="eastAsia"/>
                <w:szCs w:val="21"/>
              </w:rPr>
              <w:t xml:space="preserve">　　　　　　　　　　　　　　　　　　　　　　　　　</w:t>
            </w:r>
            <w:r w:rsidR="00AB2130" w:rsidRPr="008E6877">
              <w:rPr>
                <w:rFonts w:ascii="ＭＳ 明朝" w:hAnsi="ＭＳ 明朝" w:hint="eastAsia"/>
                <w:szCs w:val="21"/>
              </w:rPr>
              <w:t>担当者</w:t>
            </w:r>
          </w:p>
          <w:p w14:paraId="06F7B96B" w14:textId="6C608D66"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ＴＥＬ</w:t>
            </w:r>
          </w:p>
          <w:p w14:paraId="6890E37C"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ＦＡＸ</w:t>
            </w:r>
          </w:p>
          <w:p w14:paraId="1973ECEF"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E-mail</w:t>
            </w:r>
          </w:p>
          <w:p w14:paraId="0F553AFC" w14:textId="2EEF1C44"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【入札公告日】</w:t>
            </w:r>
            <w:ins w:id="3" w:author="松井 絵美子" w:date="2023-09-06T12:03:00Z">
              <w:r w:rsidR="00601043">
                <w:rPr>
                  <w:rFonts w:ascii="ＭＳ 明朝" w:hAnsi="ＭＳ 明朝" w:hint="eastAsia"/>
                  <w:sz w:val="24"/>
                  <w:u w:val="single"/>
                </w:rPr>
                <w:t xml:space="preserve">　</w:t>
              </w:r>
              <w:r w:rsidR="00601043" w:rsidRPr="00C7648F">
                <w:rPr>
                  <w:rFonts w:ascii="ＭＳ 明朝" w:hAnsi="ＭＳ 明朝" w:hint="eastAsia"/>
                  <w:sz w:val="24"/>
                  <w:u w:val="single"/>
                </w:rPr>
                <w:t>令和</w:t>
              </w:r>
              <w:r w:rsidR="00601043">
                <w:rPr>
                  <w:rFonts w:ascii="ＭＳ 明朝" w:hAnsi="ＭＳ 明朝" w:hint="eastAsia"/>
                  <w:sz w:val="24"/>
                  <w:u w:val="single"/>
                </w:rPr>
                <w:t>00</w:t>
              </w:r>
              <w:r w:rsidR="00601043" w:rsidRPr="00C7648F">
                <w:rPr>
                  <w:rFonts w:ascii="ＭＳ 明朝" w:hAnsi="ＭＳ 明朝" w:hint="eastAsia"/>
                  <w:sz w:val="24"/>
                  <w:u w:val="single"/>
                </w:rPr>
                <w:t>年</w:t>
              </w:r>
              <w:r w:rsidR="00601043">
                <w:rPr>
                  <w:rFonts w:ascii="ＭＳ 明朝" w:hAnsi="ＭＳ 明朝" w:hint="eastAsia"/>
                  <w:sz w:val="24"/>
                  <w:u w:val="single"/>
                </w:rPr>
                <w:t>00</w:t>
              </w:r>
              <w:r w:rsidR="00601043" w:rsidRPr="00C7648F">
                <w:rPr>
                  <w:rFonts w:ascii="ＭＳ 明朝" w:hAnsi="ＭＳ 明朝" w:hint="eastAsia"/>
                  <w:sz w:val="24"/>
                  <w:u w:val="single"/>
                </w:rPr>
                <w:t>月</w:t>
              </w:r>
              <w:r w:rsidR="00601043">
                <w:rPr>
                  <w:rFonts w:ascii="ＭＳ 明朝" w:hAnsi="ＭＳ 明朝" w:hint="eastAsia"/>
                  <w:sz w:val="24"/>
                  <w:u w:val="single"/>
                </w:rPr>
                <w:t>00</w:t>
              </w:r>
              <w:r w:rsidR="00601043" w:rsidRPr="00C7648F">
                <w:rPr>
                  <w:rFonts w:ascii="ＭＳ 明朝" w:hAnsi="ＭＳ 明朝" w:hint="eastAsia"/>
                  <w:sz w:val="24"/>
                  <w:u w:val="single"/>
                </w:rPr>
                <w:t>日</w:t>
              </w:r>
            </w:ins>
            <w:del w:id="4" w:author="松井 絵美子" w:date="2023-09-06T12:02:00Z">
              <w:r w:rsidRPr="00C7648F" w:rsidDel="00601043">
                <w:rPr>
                  <w:rFonts w:ascii="ＭＳ 明朝" w:hAnsi="ＭＳ 明朝" w:hint="eastAsia"/>
                  <w:sz w:val="24"/>
                  <w:u w:val="single"/>
                </w:rPr>
                <w:delText xml:space="preserve">　</w:delText>
              </w:r>
            </w:del>
            <w:del w:id="5" w:author="中島 孝幸" w:date="2023-09-04T11:42:00Z">
              <w:r w:rsidRPr="00C7648F" w:rsidDel="00095053">
                <w:rPr>
                  <w:rFonts w:ascii="ＭＳ 明朝" w:hAnsi="ＭＳ 明朝" w:hint="eastAsia"/>
                  <w:sz w:val="24"/>
                  <w:u w:val="single"/>
                </w:rPr>
                <w:delText>令和</w:delText>
              </w:r>
              <w:r w:rsidR="00AD0460" w:rsidDel="00095053">
                <w:rPr>
                  <w:rFonts w:ascii="ＭＳ 明朝" w:hAnsi="ＭＳ 明朝" w:hint="eastAsia"/>
                  <w:sz w:val="24"/>
                  <w:u w:val="single"/>
                </w:rPr>
                <w:delText>5</w:delText>
              </w:r>
              <w:r w:rsidRPr="00C7648F" w:rsidDel="00095053">
                <w:rPr>
                  <w:rFonts w:ascii="ＭＳ 明朝" w:hAnsi="ＭＳ 明朝" w:hint="eastAsia"/>
                  <w:sz w:val="24"/>
                  <w:u w:val="single"/>
                </w:rPr>
                <w:delText>年</w:delText>
              </w:r>
              <w:r w:rsidR="00AD0460" w:rsidDel="00095053">
                <w:rPr>
                  <w:rFonts w:ascii="ＭＳ 明朝" w:hAnsi="ＭＳ 明朝" w:hint="eastAsia"/>
                  <w:sz w:val="24"/>
                  <w:u w:val="single"/>
                </w:rPr>
                <w:delText>9</w:delText>
              </w:r>
              <w:r w:rsidRPr="00C7648F" w:rsidDel="00095053">
                <w:rPr>
                  <w:rFonts w:ascii="ＭＳ 明朝" w:hAnsi="ＭＳ 明朝" w:hint="eastAsia"/>
                  <w:sz w:val="24"/>
                  <w:u w:val="single"/>
                </w:rPr>
                <w:delText>月</w:delText>
              </w:r>
              <w:r w:rsidR="00AD0460" w:rsidDel="00095053">
                <w:rPr>
                  <w:rFonts w:ascii="ＭＳ 明朝" w:hAnsi="ＭＳ 明朝" w:hint="eastAsia"/>
                  <w:sz w:val="24"/>
                  <w:u w:val="single"/>
                </w:rPr>
                <w:delText>29</w:delText>
              </w:r>
              <w:r w:rsidRPr="00C7648F" w:rsidDel="00095053">
                <w:rPr>
                  <w:rFonts w:ascii="ＭＳ 明朝" w:hAnsi="ＭＳ 明朝" w:hint="eastAsia"/>
                  <w:sz w:val="24"/>
                  <w:u w:val="single"/>
                </w:rPr>
                <w:delText>日</w:delText>
              </w:r>
            </w:del>
          </w:p>
          <w:p w14:paraId="53C484D3" w14:textId="43D0E0D1"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【件名】</w:t>
            </w:r>
            <w:r w:rsidR="00AD0460">
              <w:rPr>
                <w:rFonts w:ascii="ＭＳ 明朝" w:hAnsi="ＭＳ 明朝" w:hint="eastAsia"/>
                <w:sz w:val="24"/>
                <w:u w:val="single"/>
              </w:rPr>
              <w:t xml:space="preserve">　</w:t>
            </w:r>
            <w:del w:id="6" w:author="中島 孝幸" w:date="2023-09-04T11:42:00Z">
              <w:r w:rsidR="00AD0460" w:rsidDel="00095053">
                <w:rPr>
                  <w:rFonts w:ascii="ＭＳ 明朝" w:hAnsi="ＭＳ 明朝" w:hint="eastAsia"/>
                  <w:sz w:val="24"/>
                  <w:u w:val="single"/>
                </w:rPr>
                <w:delText>令和5年度　上越管理事務所管内　融雪用燃料購入</w:delText>
              </w:r>
            </w:del>
            <w:r w:rsidRPr="00C7648F">
              <w:rPr>
                <w:rFonts w:ascii="ＭＳ 明朝" w:hAnsi="ＭＳ 明朝" w:hint="eastAsia"/>
                <w:sz w:val="24"/>
                <w:u w:val="single"/>
              </w:rPr>
              <w:t xml:space="preserve">　　</w:t>
            </w:r>
            <w:r w:rsidR="0029470A">
              <w:rPr>
                <w:rFonts w:ascii="ＭＳ 明朝" w:hAnsi="ＭＳ 明朝" w:hint="eastAsia"/>
                <w:sz w:val="24"/>
                <w:u w:val="single"/>
              </w:rPr>
              <w:t xml:space="preserve">　　　　　　　　　　</w:t>
            </w:r>
            <w:ins w:id="7" w:author="松井 絵美子" w:date="2024-08-06T11:37:00Z">
              <w:r w:rsidR="00AD1140">
                <w:rPr>
                  <w:rFonts w:ascii="ＭＳ 明朝" w:hAnsi="ＭＳ 明朝" w:hint="eastAsia"/>
                  <w:sz w:val="24"/>
                  <w:u w:val="single"/>
                </w:rPr>
                <w:t xml:space="preserve"> </w:t>
              </w:r>
            </w:ins>
            <w:del w:id="8" w:author="松井 絵美子" w:date="2024-08-06T11:36:00Z">
              <w:r w:rsidR="0029470A" w:rsidDel="00AD1140">
                <w:rPr>
                  <w:rFonts w:ascii="ＭＳ 明朝" w:hAnsi="ＭＳ 明朝" w:hint="eastAsia"/>
                  <w:sz w:val="24"/>
                  <w:u w:val="single"/>
                </w:rPr>
                <w:delText xml:space="preserve">　　　　　　　　　　　　　　　　　　　　</w:delText>
              </w:r>
            </w:del>
          </w:p>
          <w:p w14:paraId="35288418" w14:textId="77777777" w:rsidR="0015571B" w:rsidRDefault="0015571B" w:rsidP="0017658F">
            <w:pPr>
              <w:adjustRightInd w:val="0"/>
              <w:rPr>
                <w:rFonts w:ascii="ＭＳ 明朝" w:hAnsi="ＭＳ 明朝"/>
                <w:szCs w:val="21"/>
              </w:rPr>
            </w:pPr>
          </w:p>
          <w:p w14:paraId="6E6066B5" w14:textId="3BAA0E9D" w:rsidR="00ED5973" w:rsidRPr="003A5E93" w:rsidRDefault="00ED5973" w:rsidP="003A5E93">
            <w:pPr>
              <w:adjustRightInd w:val="0"/>
              <w:spacing w:line="340" w:lineRule="exact"/>
              <w:rPr>
                <w:rFonts w:ascii="ＭＳ 明朝" w:hAnsi="ＭＳ 明朝"/>
                <w:sz w:val="24"/>
                <w:rPrChange w:id="9" w:author="松井 絵美子" w:date="2024-08-06T11:45:00Z">
                  <w:rPr>
                    <w:rFonts w:ascii="ＭＳ 明朝" w:hAnsi="ＭＳ 明朝"/>
                    <w:szCs w:val="21"/>
                  </w:rPr>
                </w:rPrChange>
              </w:rPr>
              <w:pPrChange w:id="10" w:author="松井 絵美子" w:date="2024-08-06T11:46:00Z">
                <w:pPr>
                  <w:adjustRightInd w:val="0"/>
                </w:pPr>
              </w:pPrChange>
            </w:pPr>
            <w:r>
              <w:rPr>
                <w:rFonts w:ascii="ＭＳ 明朝" w:hAnsi="ＭＳ 明朝" w:hint="eastAsia"/>
                <w:szCs w:val="21"/>
              </w:rPr>
              <w:t xml:space="preserve">　</w:t>
            </w:r>
            <w:r w:rsidR="0015571B" w:rsidRPr="003A5E93">
              <w:rPr>
                <w:rFonts w:ascii="ＭＳ 明朝" w:hAnsi="ＭＳ 明朝" w:hint="eastAsia"/>
                <w:sz w:val="24"/>
                <w:rPrChange w:id="11" w:author="松井 絵美子" w:date="2024-08-06T11:45:00Z">
                  <w:rPr>
                    <w:rFonts w:ascii="ＭＳ 明朝" w:hAnsi="ＭＳ 明朝" w:hint="eastAsia"/>
                    <w:szCs w:val="21"/>
                  </w:rPr>
                </w:rPrChange>
              </w:rPr>
              <w:t>上記</w:t>
            </w:r>
            <w:ins w:id="12" w:author="松井 絵美子" w:date="2024-08-06T11:37:00Z">
              <w:r w:rsidR="00AD1140" w:rsidRPr="003A5E93">
                <w:rPr>
                  <w:rFonts w:ascii="ＭＳ 明朝" w:hAnsi="ＭＳ 明朝" w:hint="eastAsia"/>
                  <w:sz w:val="24"/>
                  <w:rPrChange w:id="13" w:author="松井 絵美子" w:date="2024-08-06T11:45:00Z">
                    <w:rPr>
                      <w:rFonts w:ascii="ＭＳ 明朝" w:hAnsi="ＭＳ 明朝" w:hint="eastAsia"/>
                      <w:szCs w:val="21"/>
                    </w:rPr>
                  </w:rPrChange>
                </w:rPr>
                <w:t>発注案件</w:t>
              </w:r>
            </w:ins>
            <w:del w:id="14" w:author="松井 絵美子" w:date="2024-08-06T11:37:00Z">
              <w:r w:rsidR="0029470A" w:rsidRPr="003A5E93" w:rsidDel="00AD1140">
                <w:rPr>
                  <w:rFonts w:ascii="ＭＳ 明朝" w:hAnsi="ＭＳ 明朝" w:hint="eastAsia"/>
                  <w:sz w:val="24"/>
                  <w:rPrChange w:id="15" w:author="松井 絵美子" w:date="2024-08-06T11:45:00Z">
                    <w:rPr>
                      <w:rFonts w:ascii="ＭＳ 明朝" w:hAnsi="ＭＳ 明朝" w:hint="eastAsia"/>
                      <w:szCs w:val="21"/>
                    </w:rPr>
                  </w:rPrChange>
                </w:rPr>
                <w:delText>件名</w:delText>
              </w:r>
            </w:del>
            <w:r w:rsidR="0015571B" w:rsidRPr="003A5E93">
              <w:rPr>
                <w:rFonts w:ascii="ＭＳ 明朝" w:hAnsi="ＭＳ 明朝" w:hint="eastAsia"/>
                <w:sz w:val="24"/>
                <w:rPrChange w:id="16" w:author="松井 絵美子" w:date="2024-08-06T11:45:00Z">
                  <w:rPr>
                    <w:rFonts w:ascii="ＭＳ 明朝" w:hAnsi="ＭＳ 明朝" w:hint="eastAsia"/>
                    <w:szCs w:val="21"/>
                  </w:rPr>
                </w:rPrChange>
              </w:rPr>
              <w:t>に係る競争に参加する資格について確認されたく、</w:t>
            </w:r>
            <w:r w:rsidRPr="003A5E93">
              <w:rPr>
                <w:rFonts w:ascii="ＭＳ 明朝" w:hAnsi="ＭＳ 明朝" w:hint="eastAsia"/>
                <w:sz w:val="24"/>
                <w:rPrChange w:id="17" w:author="松井 絵美子" w:date="2024-08-06T11:45:00Z">
                  <w:rPr>
                    <w:rFonts w:ascii="ＭＳ 明朝" w:hAnsi="ＭＳ 明朝" w:hint="eastAsia"/>
                    <w:szCs w:val="21"/>
                  </w:rPr>
                </w:rPrChange>
              </w:rPr>
              <w:t>下記の書類を添えて申請します。</w:t>
            </w:r>
          </w:p>
          <w:p w14:paraId="03510D5E" w14:textId="6E9F542B" w:rsidR="00ED5973" w:rsidRDefault="00ED5973" w:rsidP="003A5E93">
            <w:pPr>
              <w:adjustRightInd w:val="0"/>
              <w:spacing w:line="340" w:lineRule="exact"/>
              <w:rPr>
                <w:ins w:id="18" w:author="松井 絵美子" w:date="2024-08-06T11:50:00Z"/>
                <w:rFonts w:ascii="ＭＳ 明朝" w:hAnsi="ＭＳ 明朝"/>
                <w:sz w:val="24"/>
              </w:rPr>
            </w:pPr>
            <w:r w:rsidRPr="003A5E93">
              <w:rPr>
                <w:rFonts w:ascii="ＭＳ 明朝" w:hAnsi="ＭＳ 明朝" w:hint="eastAsia"/>
                <w:sz w:val="24"/>
                <w:rPrChange w:id="19" w:author="松井 絵美子" w:date="2024-08-06T11:45:00Z">
                  <w:rPr>
                    <w:rFonts w:ascii="ＭＳ 明朝" w:hAnsi="ＭＳ 明朝" w:hint="eastAsia"/>
                    <w:szCs w:val="21"/>
                  </w:rPr>
                </w:rPrChange>
              </w:rPr>
              <w:t xml:space="preserve">　なお、上記</w:t>
            </w:r>
            <w:r w:rsidR="00CE6091" w:rsidRPr="003A5E93">
              <w:rPr>
                <w:rFonts w:ascii="ＭＳ 明朝" w:hAnsi="ＭＳ 明朝" w:hint="eastAsia"/>
                <w:sz w:val="24"/>
                <w:rPrChange w:id="20" w:author="松井 絵美子" w:date="2024-08-06T11:45:00Z">
                  <w:rPr>
                    <w:rFonts w:ascii="ＭＳ 明朝" w:hAnsi="ＭＳ 明朝" w:hint="eastAsia"/>
                    <w:szCs w:val="21"/>
                  </w:rPr>
                </w:rPrChange>
              </w:rPr>
              <w:t>件名</w:t>
            </w:r>
            <w:r w:rsidRPr="003A5E93">
              <w:rPr>
                <w:rFonts w:ascii="ＭＳ 明朝" w:hAnsi="ＭＳ 明朝" w:hint="eastAsia"/>
                <w:sz w:val="24"/>
                <w:rPrChange w:id="21" w:author="松井 絵美子" w:date="2024-08-06T11:45:00Z">
                  <w:rPr>
                    <w:rFonts w:ascii="ＭＳ 明朝" w:hAnsi="ＭＳ 明朝" w:hint="eastAsia"/>
                    <w:szCs w:val="21"/>
                  </w:rPr>
                </w:rPrChange>
              </w:rPr>
              <w:t>の入札公告において示された競争参加資格に係る要件について、以下のとおり宣誓するとともに、添付書類の内容について事実と相違ないことを誓約</w:t>
            </w:r>
            <w:del w:id="22" w:author="松井 絵美子" w:date="2024-08-06T11:47:00Z">
              <w:r w:rsidRPr="003A5E93" w:rsidDel="003A5E93">
                <w:rPr>
                  <w:rFonts w:ascii="ＭＳ 明朝" w:hAnsi="ＭＳ 明朝" w:hint="eastAsia"/>
                  <w:sz w:val="24"/>
                  <w:rPrChange w:id="23" w:author="松井 絵美子" w:date="2024-08-06T11:45:00Z">
                    <w:rPr>
                      <w:rFonts w:ascii="ＭＳ 明朝" w:hAnsi="ＭＳ 明朝" w:hint="eastAsia"/>
                      <w:szCs w:val="21"/>
                    </w:rPr>
                  </w:rPrChange>
                </w:rPr>
                <w:delText>します。</w:delText>
              </w:r>
            </w:del>
            <w:ins w:id="24" w:author="松井 絵美子" w:date="2024-08-06T11:47:00Z">
              <w:r w:rsidR="003A5E93">
                <w:rPr>
                  <w:rFonts w:ascii="ＭＳ 明朝" w:hAnsi="ＭＳ 明朝" w:hint="eastAsia"/>
                  <w:sz w:val="24"/>
                </w:rPr>
                <w:t>します。</w:t>
              </w:r>
            </w:ins>
          </w:p>
          <w:p w14:paraId="5D0417F1" w14:textId="77777777" w:rsidR="003A5E93" w:rsidRDefault="003A5E93" w:rsidP="003A5E93">
            <w:pPr>
              <w:spacing w:line="340" w:lineRule="exact"/>
              <w:ind w:leftChars="130" w:left="453" w:hangingChars="75" w:hanging="180"/>
              <w:rPr>
                <w:ins w:id="25" w:author="松井 絵美子" w:date="2024-08-06T11:50:00Z"/>
                <w:rFonts w:ascii="ＭＳ 明朝" w:hAnsi="ＭＳ 明朝"/>
                <w:sz w:val="24"/>
              </w:rPr>
            </w:pPr>
            <w:ins w:id="26" w:author="松井 絵美子" w:date="2024-08-06T11:50:00Z">
              <w:r>
                <w:rPr>
                  <w:rFonts w:ascii="ＭＳ Ｐ明朝" w:hint="eastAsia"/>
                  <w:sz w:val="24"/>
                </w:rPr>
                <w:t>・当社は、</w:t>
              </w:r>
              <w:r>
                <w:rPr>
                  <w:rFonts w:ascii="ＭＳ 明朝" w:hAnsi="ＭＳ 明朝" w:hint="eastAsia"/>
                  <w:sz w:val="24"/>
                </w:rPr>
                <w:t>東日本高速道路株式会社契約規程実施細則第6条に該当する法人ではありません。</w:t>
              </w:r>
              <w:r w:rsidRPr="0000083B">
                <w:rPr>
                  <w:rFonts w:ascii="ＭＳ 明朝" w:hAnsi="ＭＳ 明朝" w:hint="eastAsia"/>
                  <w:sz w:val="24"/>
                </w:rPr>
                <w:t>なお、同条第４項第六号に関しては、排除要請等の対象法人</w:t>
              </w:r>
              <w:r>
                <w:rPr>
                  <w:rFonts w:ascii="ＭＳ 明朝" w:hAnsi="ＭＳ 明朝" w:hint="eastAsia"/>
                  <w:sz w:val="24"/>
                </w:rPr>
                <w:t>ではありません</w:t>
              </w:r>
              <w:r w:rsidRPr="0000083B">
                <w:rPr>
                  <w:rFonts w:ascii="ＭＳ 明朝" w:hAnsi="ＭＳ 明朝" w:hint="eastAsia"/>
                  <w:sz w:val="24"/>
                </w:rPr>
                <w:t>。</w:t>
              </w:r>
            </w:ins>
          </w:p>
          <w:p w14:paraId="011770F7" w14:textId="77777777" w:rsidR="003A5E93" w:rsidRPr="0000083B" w:rsidRDefault="003A5E93" w:rsidP="003A5E93">
            <w:pPr>
              <w:spacing w:line="340" w:lineRule="exact"/>
              <w:ind w:leftChars="130" w:left="453" w:hangingChars="75" w:hanging="180"/>
              <w:rPr>
                <w:ins w:id="27" w:author="松井 絵美子" w:date="2024-08-06T11:50:00Z"/>
                <w:rFonts w:ascii="ＭＳ Ｐ明朝"/>
                <w:sz w:val="24"/>
              </w:rPr>
            </w:pPr>
            <w:ins w:id="28" w:author="松井 絵美子" w:date="2024-08-06T11:50:00Z">
              <w:r>
                <w:rPr>
                  <w:rFonts w:ascii="ＭＳ 明朝" w:hAnsi="ＭＳ 明朝" w:hint="eastAsia"/>
                  <w:sz w:val="24"/>
                </w:rPr>
                <w:t>・当社と資本関係又は人的関係のある者は、上記件名の入札手続きには参加しません。</w:t>
              </w:r>
            </w:ins>
          </w:p>
          <w:p w14:paraId="0838949F" w14:textId="417D23F3" w:rsidR="003A5E93" w:rsidRPr="003A5E93" w:rsidDel="003A5E93" w:rsidRDefault="003A5E93" w:rsidP="003A5E93">
            <w:pPr>
              <w:adjustRightInd w:val="0"/>
              <w:spacing w:line="340" w:lineRule="exact"/>
              <w:ind w:leftChars="100" w:left="450" w:hangingChars="100" w:hanging="240"/>
              <w:rPr>
                <w:del w:id="29" w:author="松井 絵美子" w:date="2024-08-06T11:50:00Z"/>
                <w:rFonts w:ascii="ＭＳ 明朝" w:hAnsi="ＭＳ 明朝" w:hint="eastAsia"/>
                <w:sz w:val="24"/>
                <w:rPrChange w:id="30" w:author="松井 絵美子" w:date="2024-08-06T11:46:00Z">
                  <w:rPr>
                    <w:del w:id="31" w:author="松井 絵美子" w:date="2024-08-06T11:50:00Z"/>
                    <w:rFonts w:ascii="ＭＳ 明朝" w:hAnsi="ＭＳ 明朝"/>
                    <w:szCs w:val="21"/>
                  </w:rPr>
                </w:rPrChange>
              </w:rPr>
              <w:pPrChange w:id="32" w:author="松井 絵美子" w:date="2024-08-06T11:51:00Z">
                <w:pPr>
                  <w:adjustRightInd w:val="0"/>
                </w:pPr>
              </w:pPrChange>
            </w:pPr>
            <w:ins w:id="33" w:author="松井 絵美子" w:date="2024-08-06T11:50:00Z">
              <w:r w:rsidRPr="0000083B">
                <w:rPr>
                  <w:rFonts w:ascii="ＭＳ Ｐ明朝" w:hint="eastAsia"/>
                  <w:sz w:val="24"/>
                </w:rPr>
                <w:t>・</w:t>
              </w:r>
              <w:r w:rsidRPr="0000083B">
                <w:rPr>
                  <w:rFonts w:ascii="ＭＳ 明朝" w:hAnsi="ＭＳ 明朝" w:hint="eastAsia"/>
                  <w:sz w:val="24"/>
                </w:rPr>
                <w:t>今後、落札者決定までの間において上記宣誓事項に変更が生じた場合は、速やかに書面をもって契約責任者宛に申し出ます。</w:t>
              </w:r>
            </w:ins>
          </w:p>
          <w:p w14:paraId="577A79EE" w14:textId="60737E72" w:rsidR="00ED5973" w:rsidRPr="003A5E93" w:rsidDel="00AD1140" w:rsidRDefault="00ED5973" w:rsidP="003A5E93">
            <w:pPr>
              <w:adjustRightInd w:val="0"/>
              <w:spacing w:line="340" w:lineRule="exact"/>
              <w:ind w:leftChars="100" w:left="450" w:hangingChars="100" w:hanging="240"/>
              <w:rPr>
                <w:del w:id="34" w:author="松井 絵美子" w:date="2024-08-06T11:37:00Z"/>
                <w:rFonts w:ascii="ＭＳ 明朝" w:hAnsi="ＭＳ 明朝" w:hint="eastAsia"/>
                <w:sz w:val="24"/>
                <w:rPrChange w:id="35" w:author="松井 絵美子" w:date="2024-08-06T11:46:00Z">
                  <w:rPr>
                    <w:del w:id="36" w:author="松井 絵美子" w:date="2024-08-06T11:37:00Z"/>
                    <w:rFonts w:ascii="ＭＳ 明朝" w:hAnsi="ＭＳ 明朝"/>
                    <w:szCs w:val="21"/>
                  </w:rPr>
                </w:rPrChange>
              </w:rPr>
              <w:pPrChange w:id="37" w:author="松井 絵美子" w:date="2024-08-06T11:51:00Z">
                <w:pPr>
                  <w:adjustRightInd w:val="0"/>
                </w:pPr>
              </w:pPrChange>
            </w:pPr>
          </w:p>
          <w:p w14:paraId="10A494CE" w14:textId="5911F983" w:rsidR="00ED5973" w:rsidRPr="003A5E93" w:rsidDel="003A5E93" w:rsidRDefault="00ED5973" w:rsidP="003A5E93">
            <w:pPr>
              <w:adjustRightInd w:val="0"/>
              <w:spacing w:line="340" w:lineRule="exact"/>
              <w:ind w:leftChars="100" w:left="450" w:hangingChars="100" w:hanging="240"/>
              <w:rPr>
                <w:del w:id="38" w:author="松井 絵美子" w:date="2024-08-06T11:48:00Z"/>
                <w:rFonts w:ascii="ＭＳ 明朝" w:hAnsi="ＭＳ 明朝"/>
                <w:sz w:val="24"/>
                <w:rPrChange w:id="39" w:author="松井 絵美子" w:date="2024-08-06T11:46:00Z">
                  <w:rPr>
                    <w:del w:id="40" w:author="松井 絵美子" w:date="2024-08-06T11:48:00Z"/>
                    <w:rFonts w:ascii="ＭＳ 明朝" w:hAnsi="ＭＳ 明朝"/>
                    <w:szCs w:val="21"/>
                  </w:rPr>
                </w:rPrChange>
              </w:rPr>
              <w:pPrChange w:id="41" w:author="松井 絵美子" w:date="2024-08-06T11:51:00Z">
                <w:pPr>
                  <w:adjustRightInd w:val="0"/>
                  <w:ind w:leftChars="100" w:left="420" w:rightChars="100" w:right="210" w:hangingChars="100" w:hanging="210"/>
                </w:pPr>
              </w:pPrChange>
            </w:pPr>
            <w:del w:id="42" w:author="松井 絵美子" w:date="2024-08-06T11:50:00Z">
              <w:r w:rsidRPr="003A5E93" w:rsidDel="003A5E93">
                <w:rPr>
                  <w:rFonts w:ascii="ＭＳ 明朝" w:hAnsi="ＭＳ 明朝" w:hint="eastAsia"/>
                  <w:sz w:val="24"/>
                  <w:rPrChange w:id="43" w:author="松井 絵美子" w:date="2024-08-06T11:46:00Z">
                    <w:rPr>
                      <w:rFonts w:ascii="ＭＳ 明朝" w:hAnsi="ＭＳ 明朝" w:hint="eastAsia"/>
                      <w:szCs w:val="21"/>
                    </w:rPr>
                  </w:rPrChange>
                </w:rPr>
                <w:delText>・当社は、東日本高速道路株式会社契約規程実施細則第</w:delText>
              </w:r>
            </w:del>
            <w:del w:id="44" w:author="松井 絵美子" w:date="2024-08-06T11:37:00Z">
              <w:r w:rsidRPr="003A5E93" w:rsidDel="00AD1140">
                <w:rPr>
                  <w:rFonts w:ascii="ＭＳ 明朝" w:hAnsi="ＭＳ 明朝" w:hint="eastAsia"/>
                  <w:sz w:val="24"/>
                  <w:rPrChange w:id="45" w:author="松井 絵美子" w:date="2024-08-06T11:46:00Z">
                    <w:rPr>
                      <w:rFonts w:ascii="ＭＳ 明朝" w:hAnsi="ＭＳ 明朝" w:hint="eastAsia"/>
                      <w:szCs w:val="21"/>
                    </w:rPr>
                  </w:rPrChange>
                </w:rPr>
                <w:delText>６</w:delText>
              </w:r>
            </w:del>
            <w:del w:id="46" w:author="松井 絵美子" w:date="2024-08-06T11:50:00Z">
              <w:r w:rsidRPr="003A5E93" w:rsidDel="003A5E93">
                <w:rPr>
                  <w:rFonts w:ascii="ＭＳ 明朝" w:hAnsi="ＭＳ 明朝" w:hint="eastAsia"/>
                  <w:sz w:val="24"/>
                  <w:rPrChange w:id="47" w:author="松井 絵美子" w:date="2024-08-06T11:46:00Z">
                    <w:rPr>
                      <w:rFonts w:ascii="ＭＳ 明朝" w:hAnsi="ＭＳ 明朝" w:hint="eastAsia"/>
                      <w:szCs w:val="21"/>
                    </w:rPr>
                  </w:rPrChange>
                </w:rPr>
                <w:delText>条に該当する法人ではありません。</w:delText>
              </w:r>
            </w:del>
          </w:p>
          <w:p w14:paraId="14ED5830" w14:textId="5F2B5B0E" w:rsidR="00ED5973" w:rsidRPr="003A5E93" w:rsidDel="003A5E93" w:rsidRDefault="00ED5973" w:rsidP="003A5E93">
            <w:pPr>
              <w:adjustRightInd w:val="0"/>
              <w:spacing w:line="340" w:lineRule="exact"/>
              <w:ind w:leftChars="100" w:left="450" w:hangingChars="100" w:hanging="240"/>
              <w:rPr>
                <w:del w:id="48" w:author="松井 絵美子" w:date="2024-08-06T11:50:00Z"/>
                <w:rFonts w:ascii="ＭＳ 明朝" w:hAnsi="ＭＳ 明朝"/>
                <w:sz w:val="24"/>
                <w:rPrChange w:id="49" w:author="松井 絵美子" w:date="2024-08-06T11:46:00Z">
                  <w:rPr>
                    <w:del w:id="50" w:author="松井 絵美子" w:date="2024-08-06T11:50:00Z"/>
                    <w:rFonts w:ascii="ＭＳ 明朝" w:hAnsi="ＭＳ 明朝"/>
                    <w:szCs w:val="21"/>
                  </w:rPr>
                </w:rPrChange>
              </w:rPr>
              <w:pPrChange w:id="51" w:author="松井 絵美子" w:date="2024-08-06T11:51:00Z">
                <w:pPr>
                  <w:adjustRightInd w:val="0"/>
                  <w:ind w:leftChars="100" w:left="420" w:rightChars="100" w:right="210" w:hangingChars="100" w:hanging="210"/>
                </w:pPr>
              </w:pPrChange>
            </w:pPr>
            <w:del w:id="52" w:author="松井 絵美子" w:date="2024-08-06T11:48:00Z">
              <w:r w:rsidRPr="003A5E93" w:rsidDel="003A5E93">
                <w:rPr>
                  <w:rFonts w:ascii="ＭＳ 明朝" w:hAnsi="ＭＳ 明朝" w:hint="eastAsia"/>
                  <w:sz w:val="24"/>
                  <w:rPrChange w:id="53" w:author="松井 絵美子" w:date="2024-08-06T11:46:00Z">
                    <w:rPr>
                      <w:rFonts w:ascii="ＭＳ 明朝" w:hAnsi="ＭＳ 明朝" w:hint="eastAsia"/>
                      <w:szCs w:val="21"/>
                    </w:rPr>
                  </w:rPrChange>
                </w:rPr>
                <w:delText xml:space="preserve">　</w:delText>
              </w:r>
            </w:del>
            <w:del w:id="54" w:author="松井 絵美子" w:date="2024-08-06T11:50:00Z">
              <w:r w:rsidRPr="003A5E93" w:rsidDel="003A5E93">
                <w:rPr>
                  <w:rFonts w:ascii="ＭＳ 明朝" w:hAnsi="ＭＳ 明朝" w:hint="eastAsia"/>
                  <w:sz w:val="24"/>
                  <w:rPrChange w:id="55" w:author="松井 絵美子" w:date="2024-08-06T11:46:00Z">
                    <w:rPr>
                      <w:rFonts w:ascii="ＭＳ 明朝" w:hAnsi="ＭＳ 明朝" w:hint="eastAsia"/>
                      <w:szCs w:val="21"/>
                    </w:rPr>
                  </w:rPrChange>
                </w:rPr>
                <w:delText>なお、同条第</w:delText>
              </w:r>
            </w:del>
            <w:del w:id="56" w:author="松井 絵美子" w:date="2024-08-06T11:38:00Z">
              <w:r w:rsidR="00646322" w:rsidRPr="003A5E93" w:rsidDel="00AD1140">
                <w:rPr>
                  <w:rFonts w:ascii="ＭＳ 明朝" w:hAnsi="ＭＳ 明朝" w:hint="eastAsia"/>
                  <w:sz w:val="24"/>
                  <w:rPrChange w:id="57" w:author="松井 絵美子" w:date="2024-08-06T11:46:00Z">
                    <w:rPr>
                      <w:rFonts w:ascii="ＭＳ 明朝" w:hAnsi="ＭＳ 明朝" w:hint="eastAsia"/>
                      <w:szCs w:val="21"/>
                    </w:rPr>
                  </w:rPrChange>
                </w:rPr>
                <w:delText>４</w:delText>
              </w:r>
            </w:del>
            <w:del w:id="58" w:author="松井 絵美子" w:date="2024-08-06T11:50:00Z">
              <w:r w:rsidRPr="003A5E93" w:rsidDel="003A5E93">
                <w:rPr>
                  <w:rFonts w:ascii="ＭＳ 明朝" w:hAnsi="ＭＳ 明朝" w:hint="eastAsia"/>
                  <w:sz w:val="24"/>
                  <w:rPrChange w:id="59" w:author="松井 絵美子" w:date="2024-08-06T11:46:00Z">
                    <w:rPr>
                      <w:rFonts w:ascii="ＭＳ 明朝" w:hAnsi="ＭＳ 明朝" w:hint="eastAsia"/>
                      <w:szCs w:val="21"/>
                    </w:rPr>
                  </w:rPrChange>
                </w:rPr>
                <w:delText>項第六号に関しては、排除要請等の対象法人で</w:delText>
              </w:r>
              <w:r w:rsidR="00EA3022" w:rsidRPr="003A5E93" w:rsidDel="003A5E93">
                <w:rPr>
                  <w:rFonts w:ascii="ＭＳ 明朝" w:hAnsi="ＭＳ 明朝" w:hint="eastAsia"/>
                  <w:sz w:val="24"/>
                  <w:rPrChange w:id="60" w:author="松井 絵美子" w:date="2024-08-06T11:46:00Z">
                    <w:rPr>
                      <w:rFonts w:ascii="ＭＳ 明朝" w:hAnsi="ＭＳ 明朝" w:hint="eastAsia"/>
                      <w:szCs w:val="21"/>
                    </w:rPr>
                  </w:rPrChange>
                </w:rPr>
                <w:delText>はありません</w:delText>
              </w:r>
              <w:r w:rsidRPr="003A5E93" w:rsidDel="003A5E93">
                <w:rPr>
                  <w:rFonts w:ascii="ＭＳ 明朝" w:hAnsi="ＭＳ 明朝" w:hint="eastAsia"/>
                  <w:sz w:val="24"/>
                  <w:rPrChange w:id="61" w:author="松井 絵美子" w:date="2024-08-06T11:46:00Z">
                    <w:rPr>
                      <w:rFonts w:ascii="ＭＳ 明朝" w:hAnsi="ＭＳ 明朝" w:hint="eastAsia"/>
                      <w:szCs w:val="21"/>
                    </w:rPr>
                  </w:rPrChange>
                </w:rPr>
                <w:delText>。</w:delText>
              </w:r>
            </w:del>
          </w:p>
          <w:p w14:paraId="705CE980" w14:textId="40CDDC29" w:rsidR="00CE6091" w:rsidRPr="003A5E93" w:rsidDel="003A5E93" w:rsidRDefault="00CE6091" w:rsidP="003A5E93">
            <w:pPr>
              <w:adjustRightInd w:val="0"/>
              <w:spacing w:line="340" w:lineRule="exact"/>
              <w:ind w:leftChars="100" w:left="450" w:hangingChars="100" w:hanging="240"/>
              <w:rPr>
                <w:del w:id="62" w:author="松井 絵美子" w:date="2024-08-06T11:50:00Z"/>
                <w:rFonts w:ascii="ＭＳ 明朝" w:hAnsi="ＭＳ 明朝"/>
                <w:sz w:val="24"/>
                <w:rPrChange w:id="63" w:author="松井 絵美子" w:date="2024-08-06T11:46:00Z">
                  <w:rPr>
                    <w:del w:id="64" w:author="松井 絵美子" w:date="2024-08-06T11:50:00Z"/>
                    <w:rFonts w:ascii="ＭＳ 明朝" w:hAnsi="ＭＳ 明朝"/>
                    <w:szCs w:val="21"/>
                  </w:rPr>
                </w:rPrChange>
              </w:rPr>
              <w:pPrChange w:id="65" w:author="松井 絵美子" w:date="2024-08-06T11:51:00Z">
                <w:pPr>
                  <w:adjustRightInd w:val="0"/>
                  <w:ind w:leftChars="100" w:left="420" w:rightChars="100" w:right="210" w:hangingChars="100" w:hanging="210"/>
                </w:pPr>
              </w:pPrChange>
            </w:pPr>
            <w:del w:id="66" w:author="松井 絵美子" w:date="2024-08-06T11:50:00Z">
              <w:r w:rsidRPr="003A5E93" w:rsidDel="003A5E93">
                <w:rPr>
                  <w:rFonts w:ascii="ＭＳ 明朝" w:hAnsi="ＭＳ 明朝" w:hint="eastAsia"/>
                  <w:sz w:val="24"/>
                  <w:rPrChange w:id="67" w:author="松井 絵美子" w:date="2024-08-06T11:46:00Z">
                    <w:rPr>
                      <w:rFonts w:ascii="ＭＳ 明朝" w:hAnsi="ＭＳ 明朝" w:hint="eastAsia"/>
                      <w:szCs w:val="21"/>
                    </w:rPr>
                  </w:rPrChange>
                </w:rPr>
                <w:delText>・当社</w:delText>
              </w:r>
              <w:r w:rsidR="00853A7B" w:rsidRPr="003A5E93" w:rsidDel="003A5E93">
                <w:rPr>
                  <w:rFonts w:ascii="ＭＳ 明朝" w:hAnsi="ＭＳ 明朝" w:hint="eastAsia"/>
                  <w:sz w:val="24"/>
                  <w:rPrChange w:id="68" w:author="松井 絵美子" w:date="2024-08-06T11:46:00Z">
                    <w:rPr>
                      <w:rFonts w:ascii="ＭＳ 明朝" w:hAnsi="ＭＳ 明朝" w:hint="eastAsia"/>
                      <w:szCs w:val="21"/>
                    </w:rPr>
                  </w:rPrChange>
                </w:rPr>
                <w:delText>と</w:delText>
              </w:r>
              <w:r w:rsidRPr="003A5E93" w:rsidDel="003A5E93">
                <w:rPr>
                  <w:rFonts w:ascii="ＭＳ 明朝" w:hAnsi="ＭＳ 明朝" w:hint="eastAsia"/>
                  <w:sz w:val="24"/>
                  <w:rPrChange w:id="69" w:author="松井 絵美子" w:date="2024-08-06T11:46:00Z">
                    <w:rPr>
                      <w:rFonts w:ascii="ＭＳ 明朝" w:hAnsi="ＭＳ 明朝" w:hint="eastAsia"/>
                      <w:szCs w:val="21"/>
                    </w:rPr>
                  </w:rPrChange>
                </w:rPr>
                <w:delText>資本関係又は人的関係</w:delText>
              </w:r>
            </w:del>
            <w:del w:id="70" w:author="松井 絵美子" w:date="2024-08-06T11:38:00Z">
              <w:r w:rsidR="00853A7B" w:rsidRPr="003A5E93" w:rsidDel="00AD1140">
                <w:rPr>
                  <w:rFonts w:ascii="ＭＳ 明朝" w:hAnsi="ＭＳ 明朝" w:hint="eastAsia"/>
                  <w:sz w:val="24"/>
                  <w:vertAlign w:val="superscript"/>
                  <w:rPrChange w:id="71" w:author="松井 絵美子" w:date="2024-08-06T11:46:00Z">
                    <w:rPr>
                      <w:rFonts w:ascii="ＭＳ 明朝" w:hAnsi="ＭＳ 明朝" w:hint="eastAsia"/>
                      <w:szCs w:val="21"/>
                      <w:vertAlign w:val="superscript"/>
                    </w:rPr>
                  </w:rPrChange>
                </w:rPr>
                <w:delText>注２）</w:delText>
              </w:r>
            </w:del>
            <w:del w:id="72" w:author="松井 絵美子" w:date="2024-08-06T11:50:00Z">
              <w:r w:rsidRPr="003A5E93" w:rsidDel="003A5E93">
                <w:rPr>
                  <w:rFonts w:ascii="ＭＳ 明朝" w:hAnsi="ＭＳ 明朝" w:hint="eastAsia"/>
                  <w:sz w:val="24"/>
                  <w:rPrChange w:id="73" w:author="松井 絵美子" w:date="2024-08-06T11:46:00Z">
                    <w:rPr>
                      <w:rFonts w:ascii="ＭＳ 明朝" w:hAnsi="ＭＳ 明朝" w:hint="eastAsia"/>
                      <w:szCs w:val="21"/>
                    </w:rPr>
                  </w:rPrChange>
                </w:rPr>
                <w:delText>のある</w:delText>
              </w:r>
              <w:r w:rsidR="00853A7B" w:rsidRPr="003A5E93" w:rsidDel="003A5E93">
                <w:rPr>
                  <w:rFonts w:ascii="ＭＳ 明朝" w:hAnsi="ＭＳ 明朝" w:hint="eastAsia"/>
                  <w:sz w:val="24"/>
                  <w:rPrChange w:id="74" w:author="松井 絵美子" w:date="2024-08-06T11:46:00Z">
                    <w:rPr>
                      <w:rFonts w:ascii="ＭＳ 明朝" w:hAnsi="ＭＳ 明朝" w:hint="eastAsia"/>
                      <w:szCs w:val="21"/>
                    </w:rPr>
                  </w:rPrChange>
                </w:rPr>
                <w:delText>者は、上記件名の入札手続きには参加し</w:delText>
              </w:r>
              <w:r w:rsidRPr="003A5E93" w:rsidDel="003A5E93">
                <w:rPr>
                  <w:rFonts w:ascii="ＭＳ 明朝" w:hAnsi="ＭＳ 明朝" w:hint="eastAsia"/>
                  <w:sz w:val="24"/>
                  <w:rPrChange w:id="75" w:author="松井 絵美子" w:date="2024-08-06T11:46:00Z">
                    <w:rPr>
                      <w:rFonts w:ascii="ＭＳ 明朝" w:hAnsi="ＭＳ 明朝" w:hint="eastAsia"/>
                      <w:szCs w:val="21"/>
                    </w:rPr>
                  </w:rPrChange>
                </w:rPr>
                <w:delText>ません。</w:delText>
              </w:r>
            </w:del>
          </w:p>
          <w:p w14:paraId="3776B8F4" w14:textId="51A63A40" w:rsidR="00ED5973" w:rsidRPr="003A5E93" w:rsidRDefault="00ED5973" w:rsidP="003A5E93">
            <w:pPr>
              <w:adjustRightInd w:val="0"/>
              <w:spacing w:line="340" w:lineRule="exact"/>
              <w:ind w:leftChars="100" w:left="450" w:hangingChars="100" w:hanging="240"/>
              <w:rPr>
                <w:rFonts w:ascii="ＭＳ 明朝" w:hAnsi="ＭＳ 明朝"/>
                <w:sz w:val="24"/>
                <w:rPrChange w:id="76" w:author="松井 絵美子" w:date="2024-08-06T11:46:00Z">
                  <w:rPr>
                    <w:rFonts w:ascii="ＭＳ 明朝" w:hAnsi="ＭＳ 明朝"/>
                    <w:szCs w:val="21"/>
                  </w:rPr>
                </w:rPrChange>
              </w:rPr>
              <w:pPrChange w:id="77" w:author="松井 絵美子" w:date="2024-08-06T11:51:00Z">
                <w:pPr>
                  <w:adjustRightInd w:val="0"/>
                  <w:ind w:leftChars="100" w:left="420" w:rightChars="100" w:right="210" w:hangingChars="100" w:hanging="210"/>
                </w:pPr>
              </w:pPrChange>
            </w:pPr>
            <w:del w:id="78" w:author="松井 絵美子" w:date="2024-08-06T11:50:00Z">
              <w:r w:rsidRPr="003A5E93" w:rsidDel="003A5E93">
                <w:rPr>
                  <w:rFonts w:ascii="ＭＳ 明朝" w:hAnsi="ＭＳ 明朝" w:hint="eastAsia"/>
                  <w:sz w:val="24"/>
                  <w:rPrChange w:id="79" w:author="松井 絵美子" w:date="2024-08-06T11:46:00Z">
                    <w:rPr>
                      <w:rFonts w:ascii="ＭＳ 明朝" w:hAnsi="ＭＳ 明朝" w:hint="eastAsia"/>
                      <w:szCs w:val="21"/>
                    </w:rPr>
                  </w:rPrChange>
                </w:rPr>
                <w:delText>・今後、落札者決定までの間において上記宣誓事項に変更が生じた場合は、速やかに書面をもって契約責任者宛に申し出ます。</w:delText>
              </w:r>
            </w:del>
          </w:p>
          <w:p w14:paraId="60A24061" w14:textId="77777777" w:rsidR="00ED5973" w:rsidRDefault="00ED5973" w:rsidP="0017658F">
            <w:pPr>
              <w:adjustRightInd w:val="0"/>
              <w:rPr>
                <w:rFonts w:ascii="ＭＳ 明朝" w:hAnsi="ＭＳ 明朝"/>
                <w:szCs w:val="21"/>
              </w:rPr>
            </w:pPr>
          </w:p>
          <w:p w14:paraId="4B8CBDFA" w14:textId="77777777" w:rsidR="00ED5973" w:rsidRDefault="00ED5973" w:rsidP="0017658F">
            <w:pPr>
              <w:adjustRightInd w:val="0"/>
              <w:jc w:val="center"/>
              <w:rPr>
                <w:rFonts w:ascii="ＭＳ 明朝" w:hAnsi="ＭＳ 明朝"/>
                <w:szCs w:val="21"/>
              </w:rPr>
            </w:pPr>
            <w:r w:rsidRPr="008E6877">
              <w:rPr>
                <w:rFonts w:ascii="ＭＳ 明朝" w:hAnsi="ＭＳ 明朝" w:hint="eastAsia"/>
                <w:szCs w:val="21"/>
              </w:rPr>
              <w:t>記</w:t>
            </w:r>
          </w:p>
          <w:p w14:paraId="7160F982" w14:textId="77777777" w:rsidR="00ED5973" w:rsidRPr="00601043" w:rsidRDefault="00ED5973" w:rsidP="0017658F">
            <w:pPr>
              <w:adjustRightInd w:val="0"/>
              <w:rPr>
                <w:rFonts w:ascii="ＭＳ 明朝" w:hAnsi="ＭＳ 明朝"/>
                <w:szCs w:val="21"/>
                <w:rPrChange w:id="80" w:author="松井 絵美子" w:date="2023-09-06T12:03:00Z">
                  <w:rPr>
                    <w:rFonts w:ascii="ＭＳ 明朝" w:hAnsi="ＭＳ 明朝"/>
                    <w:color w:val="E36C0A" w:themeColor="accent6" w:themeShade="BF"/>
                    <w:szCs w:val="21"/>
                  </w:rPr>
                </w:rPrChange>
              </w:rPr>
            </w:pPr>
          </w:p>
          <w:p w14:paraId="4268DE84" w14:textId="147CD286" w:rsidR="0029470A" w:rsidRPr="00601043" w:rsidRDefault="00AD1140" w:rsidP="00626E40">
            <w:pPr>
              <w:adjustRightInd w:val="0"/>
              <w:ind w:leftChars="100" w:left="630" w:hangingChars="200" w:hanging="420"/>
              <w:rPr>
                <w:rFonts w:ascii="ＭＳ 明朝" w:hAnsi="ＭＳ 明朝"/>
                <w:szCs w:val="21"/>
                <w:rPrChange w:id="81" w:author="松井 絵美子" w:date="2023-09-06T12:03:00Z">
                  <w:rPr>
                    <w:rFonts w:ascii="ＭＳ 明朝" w:hAnsi="ＭＳ 明朝"/>
                    <w:color w:val="E36C0A" w:themeColor="accent6" w:themeShade="BF"/>
                    <w:szCs w:val="21"/>
                  </w:rPr>
                </w:rPrChange>
              </w:rPr>
            </w:pPr>
            <w:ins w:id="82" w:author="松井 絵美子" w:date="2024-08-06T11:40:00Z">
              <w:r>
                <w:rPr>
                  <w:rFonts w:ascii="ＭＳ 明朝" w:hAnsi="ＭＳ 明朝" w:hint="eastAsia"/>
                  <w:szCs w:val="21"/>
                </w:rPr>
                <w:t>1</w:t>
              </w:r>
            </w:ins>
            <w:del w:id="83" w:author="松井 絵美子" w:date="2024-08-06T11:40:00Z">
              <w:r w:rsidR="00ED5973" w:rsidRPr="00601043" w:rsidDel="00AD1140">
                <w:rPr>
                  <w:rFonts w:ascii="ＭＳ 明朝" w:hAnsi="ＭＳ 明朝" w:hint="eastAsia"/>
                  <w:szCs w:val="21"/>
                  <w:rPrChange w:id="84" w:author="松井 絵美子" w:date="2023-09-06T12:03:00Z">
                    <w:rPr>
                      <w:rFonts w:ascii="ＭＳ 明朝" w:hAnsi="ＭＳ 明朝" w:hint="eastAsia"/>
                      <w:color w:val="E36C0A" w:themeColor="accent6" w:themeShade="BF"/>
                      <w:szCs w:val="21"/>
                    </w:rPr>
                  </w:rPrChange>
                </w:rPr>
                <w:delText>１</w:delText>
              </w:r>
            </w:del>
            <w:ins w:id="85" w:author="松井 絵美子" w:date="2024-08-06T11:38:00Z">
              <w:r>
                <w:rPr>
                  <w:rFonts w:ascii="ＭＳ 明朝" w:hAnsi="ＭＳ 明朝" w:hint="eastAsia"/>
                  <w:szCs w:val="21"/>
                </w:rPr>
                <w:t>．</w:t>
              </w:r>
            </w:ins>
            <w:del w:id="86" w:author="松井 絵美子" w:date="2024-08-06T11:38:00Z">
              <w:r w:rsidR="00ED5973" w:rsidRPr="00601043" w:rsidDel="00AD1140">
                <w:rPr>
                  <w:rFonts w:ascii="ＭＳ 明朝" w:hAnsi="ＭＳ 明朝" w:hint="eastAsia"/>
                  <w:szCs w:val="21"/>
                  <w:rPrChange w:id="87" w:author="松井 絵美子" w:date="2023-09-06T12:03:00Z">
                    <w:rPr>
                      <w:rFonts w:ascii="ＭＳ 明朝" w:hAnsi="ＭＳ 明朝" w:hint="eastAsia"/>
                      <w:color w:val="E36C0A" w:themeColor="accent6" w:themeShade="BF"/>
                      <w:szCs w:val="21"/>
                    </w:rPr>
                  </w:rPrChange>
                </w:rPr>
                <w:delText xml:space="preserve">　</w:delText>
              </w:r>
            </w:del>
            <w:r w:rsidR="0029470A" w:rsidRPr="00601043">
              <w:rPr>
                <w:rFonts w:ascii="ＭＳ 明朝" w:hAnsi="ＭＳ 明朝" w:hint="eastAsia"/>
                <w:szCs w:val="21"/>
                <w:rPrChange w:id="88" w:author="松井 絵美子" w:date="2023-09-06T12:03:00Z">
                  <w:rPr>
                    <w:rFonts w:ascii="ＭＳ 明朝" w:hAnsi="ＭＳ 明朝" w:hint="eastAsia"/>
                    <w:color w:val="E36C0A" w:themeColor="accent6" w:themeShade="BF"/>
                    <w:szCs w:val="21"/>
                  </w:rPr>
                </w:rPrChange>
              </w:rPr>
              <w:t>競争参加資格確認申請書様式２</w:t>
            </w:r>
          </w:p>
          <w:p w14:paraId="67AFF99A" w14:textId="6E64F94E" w:rsidR="001168A6" w:rsidRPr="00601043" w:rsidRDefault="00AD1140" w:rsidP="0029470A">
            <w:pPr>
              <w:adjustRightInd w:val="0"/>
              <w:ind w:leftChars="100" w:left="630" w:hangingChars="200" w:hanging="420"/>
              <w:rPr>
                <w:rFonts w:ascii="ＭＳ 明朝" w:hAnsi="ＭＳ 明朝"/>
                <w:szCs w:val="21"/>
                <w:rPrChange w:id="89" w:author="松井 絵美子" w:date="2023-09-06T12:03:00Z">
                  <w:rPr>
                    <w:rFonts w:ascii="ＭＳ 明朝" w:hAnsi="ＭＳ 明朝"/>
                    <w:color w:val="E36C0A" w:themeColor="accent6" w:themeShade="BF"/>
                    <w:szCs w:val="21"/>
                  </w:rPr>
                </w:rPrChange>
              </w:rPr>
            </w:pPr>
            <w:ins w:id="90" w:author="松井 絵美子" w:date="2024-08-06T11:40:00Z">
              <w:r>
                <w:rPr>
                  <w:rFonts w:ascii="ＭＳ 明朝" w:hAnsi="ＭＳ 明朝" w:hint="eastAsia"/>
                  <w:szCs w:val="21"/>
                </w:rPr>
                <w:t>2</w:t>
              </w:r>
            </w:ins>
            <w:del w:id="91" w:author="松井 絵美子" w:date="2024-08-06T11:40:00Z">
              <w:r w:rsidR="0029470A" w:rsidRPr="00601043" w:rsidDel="00AD1140">
                <w:rPr>
                  <w:rFonts w:ascii="ＭＳ 明朝" w:hAnsi="ＭＳ 明朝" w:hint="eastAsia"/>
                  <w:szCs w:val="21"/>
                  <w:rPrChange w:id="92" w:author="松井 絵美子" w:date="2023-09-06T12:03:00Z">
                    <w:rPr>
                      <w:rFonts w:ascii="ＭＳ 明朝" w:hAnsi="ＭＳ 明朝" w:hint="eastAsia"/>
                      <w:color w:val="E36C0A" w:themeColor="accent6" w:themeShade="BF"/>
                      <w:szCs w:val="21"/>
                    </w:rPr>
                  </w:rPrChange>
                </w:rPr>
                <w:delText>２</w:delText>
              </w:r>
            </w:del>
            <w:ins w:id="93" w:author="松井 絵美子" w:date="2024-08-06T11:38:00Z">
              <w:r>
                <w:rPr>
                  <w:rFonts w:ascii="ＭＳ 明朝" w:hAnsi="ＭＳ 明朝" w:hint="eastAsia"/>
                  <w:szCs w:val="21"/>
                </w:rPr>
                <w:t>．</w:t>
              </w:r>
            </w:ins>
            <w:del w:id="94" w:author="松井 絵美子" w:date="2024-08-06T11:38:00Z">
              <w:r w:rsidR="0029470A" w:rsidRPr="00601043" w:rsidDel="00AD1140">
                <w:rPr>
                  <w:rFonts w:ascii="ＭＳ 明朝" w:hAnsi="ＭＳ 明朝" w:hint="eastAsia"/>
                  <w:szCs w:val="21"/>
                  <w:rPrChange w:id="95" w:author="松井 絵美子" w:date="2023-09-06T12:03:00Z">
                    <w:rPr>
                      <w:rFonts w:ascii="ＭＳ 明朝" w:hAnsi="ＭＳ 明朝" w:hint="eastAsia"/>
                      <w:color w:val="E36C0A" w:themeColor="accent6" w:themeShade="BF"/>
                      <w:szCs w:val="21"/>
                    </w:rPr>
                  </w:rPrChange>
                </w:rPr>
                <w:delText xml:space="preserve">　</w:delText>
              </w:r>
            </w:del>
            <w:r w:rsidR="0029470A" w:rsidRPr="00601043">
              <w:rPr>
                <w:rFonts w:ascii="ＭＳ 明朝" w:hAnsi="ＭＳ 明朝" w:hint="eastAsia"/>
                <w:szCs w:val="21"/>
                <w:rPrChange w:id="96" w:author="松井 絵美子" w:date="2023-09-06T12:03:00Z">
                  <w:rPr>
                    <w:rFonts w:ascii="ＭＳ 明朝" w:hAnsi="ＭＳ 明朝" w:hint="eastAsia"/>
                    <w:color w:val="E36C0A" w:themeColor="accent6" w:themeShade="BF"/>
                    <w:szCs w:val="21"/>
                  </w:rPr>
                </w:rPrChange>
              </w:rPr>
              <w:t>競争参加資格確認申請書様式３</w:t>
            </w:r>
          </w:p>
          <w:p w14:paraId="69405E71" w14:textId="77777777" w:rsidR="0029470A" w:rsidRDefault="0029470A" w:rsidP="0029470A">
            <w:pPr>
              <w:adjustRightInd w:val="0"/>
              <w:ind w:leftChars="100" w:left="630" w:hangingChars="200" w:hanging="420"/>
              <w:rPr>
                <w:ins w:id="97" w:author="松井 絵美子" w:date="2024-08-06T11:51:00Z"/>
                <w:rFonts w:ascii="ＭＳ 明朝" w:hAnsi="ＭＳ 明朝"/>
                <w:szCs w:val="21"/>
              </w:rPr>
            </w:pPr>
          </w:p>
          <w:p w14:paraId="3A07B9FC" w14:textId="77777777" w:rsidR="00F207CE" w:rsidRDefault="00F207CE" w:rsidP="0029470A">
            <w:pPr>
              <w:adjustRightInd w:val="0"/>
              <w:ind w:leftChars="100" w:left="630" w:hangingChars="200" w:hanging="420"/>
              <w:rPr>
                <w:ins w:id="98" w:author="松井 絵美子" w:date="2024-08-06T11:51:00Z"/>
                <w:rFonts w:ascii="ＭＳ 明朝" w:hAnsi="ＭＳ 明朝"/>
                <w:szCs w:val="21"/>
              </w:rPr>
            </w:pPr>
          </w:p>
          <w:p w14:paraId="24FEE1AB" w14:textId="77777777" w:rsidR="00F207CE" w:rsidRDefault="00F207CE" w:rsidP="0029470A">
            <w:pPr>
              <w:adjustRightInd w:val="0"/>
              <w:ind w:leftChars="100" w:left="630" w:hangingChars="200" w:hanging="420"/>
              <w:rPr>
                <w:ins w:id="99" w:author="松井 絵美子" w:date="2024-08-06T11:51:00Z"/>
                <w:rFonts w:ascii="ＭＳ 明朝" w:hAnsi="ＭＳ 明朝"/>
                <w:szCs w:val="21"/>
              </w:rPr>
            </w:pPr>
          </w:p>
          <w:p w14:paraId="2CBEA018" w14:textId="4995203E" w:rsidR="00F207CE" w:rsidRPr="00F207CE" w:rsidRDefault="00F207CE" w:rsidP="00F207CE">
            <w:pPr>
              <w:adjustRightInd w:val="0"/>
              <w:ind w:leftChars="100" w:left="690" w:hangingChars="200" w:hanging="480"/>
              <w:jc w:val="right"/>
              <w:rPr>
                <w:rFonts w:ascii="ＭＳ 明朝" w:hAnsi="ＭＳ 明朝" w:hint="eastAsia"/>
                <w:sz w:val="24"/>
                <w:rPrChange w:id="100" w:author="松井 絵美子" w:date="2024-08-06T11:51:00Z">
                  <w:rPr>
                    <w:rFonts w:ascii="ＭＳ 明朝" w:hAnsi="ＭＳ 明朝" w:hint="eastAsia"/>
                    <w:szCs w:val="21"/>
                  </w:rPr>
                </w:rPrChange>
              </w:rPr>
              <w:pPrChange w:id="101" w:author="松井 絵美子" w:date="2024-08-06T11:51:00Z">
                <w:pPr>
                  <w:adjustRightInd w:val="0"/>
                  <w:ind w:leftChars="100" w:left="630" w:hangingChars="200" w:hanging="420"/>
                </w:pPr>
              </w:pPrChange>
            </w:pPr>
            <w:ins w:id="102" w:author="松井 絵美子" w:date="2024-08-06T11:51:00Z">
              <w:r w:rsidRPr="00F207CE">
                <w:rPr>
                  <w:rFonts w:ascii="ＭＳ 明朝" w:hAnsi="ＭＳ 明朝" w:hint="eastAsia"/>
                  <w:sz w:val="24"/>
                  <w:rPrChange w:id="103" w:author="松井 絵美子" w:date="2024-08-06T11:51:00Z">
                    <w:rPr>
                      <w:rFonts w:ascii="ＭＳ 明朝" w:hAnsi="ＭＳ 明朝" w:hint="eastAsia"/>
                      <w:szCs w:val="21"/>
                    </w:rPr>
                  </w:rPrChange>
                </w:rPr>
                <w:t>以</w:t>
              </w:r>
            </w:ins>
            <w:ins w:id="104" w:author="松井 絵美子" w:date="2024-08-06T11:52:00Z">
              <w:r>
                <w:rPr>
                  <w:rFonts w:ascii="ＭＳ 明朝" w:hAnsi="ＭＳ 明朝" w:hint="eastAsia"/>
                  <w:sz w:val="24"/>
                </w:rPr>
                <w:t xml:space="preserve">　</w:t>
              </w:r>
            </w:ins>
            <w:ins w:id="105" w:author="松井 絵美子" w:date="2024-08-06T11:51:00Z">
              <w:r w:rsidRPr="00F207CE">
                <w:rPr>
                  <w:rFonts w:ascii="ＭＳ 明朝" w:hAnsi="ＭＳ 明朝" w:hint="eastAsia"/>
                  <w:sz w:val="24"/>
                  <w:rPrChange w:id="106" w:author="松井 絵美子" w:date="2024-08-06T11:51:00Z">
                    <w:rPr>
                      <w:rFonts w:ascii="ＭＳ 明朝" w:hAnsi="ＭＳ 明朝" w:hint="eastAsia"/>
                      <w:szCs w:val="21"/>
                    </w:rPr>
                  </w:rPrChange>
                </w:rPr>
                <w:t>上</w:t>
              </w:r>
            </w:ins>
          </w:p>
          <w:p w14:paraId="73CB194F" w14:textId="74C9402D" w:rsidR="0029470A" w:rsidRDefault="0029470A" w:rsidP="00F207CE">
            <w:pPr>
              <w:adjustRightInd w:val="0"/>
              <w:rPr>
                <w:rFonts w:ascii="ＭＳ 明朝" w:hAnsi="ＭＳ 明朝" w:hint="eastAsia"/>
                <w:szCs w:val="21"/>
              </w:rPr>
              <w:pPrChange w:id="107" w:author="松井 絵美子" w:date="2024-08-06T11:52:00Z">
                <w:pPr>
                  <w:adjustRightInd w:val="0"/>
                  <w:ind w:leftChars="100" w:left="630" w:hangingChars="200" w:hanging="420"/>
                </w:pPr>
              </w:pPrChange>
            </w:pPr>
          </w:p>
        </w:tc>
      </w:tr>
    </w:tbl>
    <w:p w14:paraId="424B785C" w14:textId="77777777" w:rsidR="003A5E93" w:rsidRPr="003A5E93" w:rsidRDefault="003A5E93" w:rsidP="003A5E93">
      <w:pPr>
        <w:pStyle w:val="ae"/>
        <w:widowControl/>
        <w:wordWrap w:val="0"/>
        <w:spacing w:line="360" w:lineRule="exact"/>
        <w:ind w:left="630" w:hangingChars="300" w:hanging="630"/>
        <w:rPr>
          <w:ins w:id="108" w:author="松井 絵美子" w:date="2024-08-06T11:42:00Z"/>
          <w:rFonts w:ascii="ＭＳ 明朝" w:hAnsi="ＭＳ 明朝"/>
          <w:sz w:val="21"/>
          <w:szCs w:val="21"/>
          <w:rPrChange w:id="109" w:author="松井 絵美子" w:date="2024-08-06T11:42:00Z">
            <w:rPr>
              <w:ins w:id="110" w:author="松井 絵美子" w:date="2024-08-06T11:42:00Z"/>
              <w:rFonts w:ascii="ＭＳ 明朝" w:hAnsi="ＭＳ 明朝"/>
            </w:rPr>
          </w:rPrChange>
        </w:rPr>
        <w:pPrChange w:id="111" w:author="松井 絵美子" w:date="2024-08-06T11:42:00Z">
          <w:pPr>
            <w:pStyle w:val="ae"/>
            <w:widowControl/>
            <w:wordWrap w:val="0"/>
            <w:spacing w:line="360" w:lineRule="exact"/>
            <w:ind w:left="2029" w:hanging="454"/>
          </w:pPr>
        </w:pPrChange>
      </w:pPr>
      <w:ins w:id="112" w:author="松井 絵美子" w:date="2024-08-06T11:42:00Z">
        <w:r w:rsidRPr="003A5E93">
          <w:rPr>
            <w:rFonts w:ascii="ＭＳ 明朝" w:hAnsi="ＭＳ 明朝" w:hint="eastAsia"/>
            <w:sz w:val="21"/>
            <w:szCs w:val="21"/>
            <w:rPrChange w:id="113" w:author="松井 絵美子" w:date="2024-08-06T11:42:00Z">
              <w:rPr>
                <w:rFonts w:ascii="ＭＳ 明朝" w:hAnsi="ＭＳ 明朝" w:hint="eastAsia"/>
              </w:rPr>
            </w:rPrChange>
          </w:rPr>
          <w:t>注1　「入札に参加しようとする者の間の資本関係又は人的関係」については、別紙1「競争参加が制限される入札参加者間の資本関係又は人的関係」をご確認下さい。なお、申請にあたり別紙1の提出は不要です。</w:t>
        </w:r>
      </w:ins>
    </w:p>
    <w:p w14:paraId="2401E465" w14:textId="2ADE5ED0" w:rsidR="00ED5973" w:rsidDel="003A5E93" w:rsidRDefault="00ED5973" w:rsidP="0017658F">
      <w:pPr>
        <w:adjustRightInd w:val="0"/>
        <w:ind w:left="630" w:hangingChars="300" w:hanging="630"/>
        <w:rPr>
          <w:del w:id="114" w:author="松井 絵美子" w:date="2024-08-06T11:41:00Z"/>
          <w:rFonts w:ascii="ＭＳ 明朝" w:hAnsi="ＭＳ 明朝"/>
          <w:szCs w:val="21"/>
        </w:rPr>
      </w:pPr>
      <w:del w:id="115" w:author="松井 絵美子" w:date="2024-08-06T11:42:00Z">
        <w:r w:rsidRPr="008E6877" w:rsidDel="003A5E93">
          <w:rPr>
            <w:rFonts w:ascii="ＭＳ 明朝" w:hAnsi="ＭＳ 明朝" w:hint="eastAsia"/>
            <w:szCs w:val="21"/>
          </w:rPr>
          <w:delText>注</w:delText>
        </w:r>
      </w:del>
      <w:del w:id="116" w:author="松井 絵美子" w:date="2024-08-06T11:41:00Z">
        <w:r w:rsidR="00CE6091" w:rsidDel="003A5E93">
          <w:rPr>
            <w:rFonts w:ascii="ＭＳ 明朝" w:hAnsi="ＭＳ 明朝" w:hint="eastAsia"/>
            <w:szCs w:val="21"/>
          </w:rPr>
          <w:delText>１</w:delText>
        </w:r>
        <w:r w:rsidRPr="008E6877" w:rsidDel="003A5E93">
          <w:rPr>
            <w:rFonts w:ascii="ＭＳ 明朝" w:hAnsi="ＭＳ 明朝" w:hint="eastAsia"/>
            <w:szCs w:val="21"/>
          </w:rPr>
          <w:delText>）｢代表者｣の欄は、法人代表権者に限定する</w:delText>
        </w:r>
        <w:r w:rsidR="00753D95" w:rsidDel="003A5E93">
          <w:rPr>
            <w:rFonts w:ascii="ＭＳ 明朝" w:hAnsi="ＭＳ 明朝" w:hint="eastAsia"/>
            <w:szCs w:val="21"/>
          </w:rPr>
          <w:delText>もので</w:delText>
        </w:r>
        <w:r w:rsidRPr="008E6877" w:rsidDel="003A5E93">
          <w:rPr>
            <w:rFonts w:ascii="ＭＳ 明朝" w:hAnsi="ＭＳ 明朝" w:hint="eastAsia"/>
            <w:szCs w:val="21"/>
          </w:rPr>
          <w:delText>はなく、</w:delText>
        </w:r>
        <w:r w:rsidRPr="008E6877" w:rsidDel="003A5E93">
          <w:rPr>
            <w:rFonts w:ascii="ＭＳ 明朝" w:hAnsi="ＭＳ 明朝"/>
            <w:szCs w:val="21"/>
          </w:rPr>
          <w:delText>NEXCO</w:delText>
        </w:r>
        <w:r w:rsidRPr="008E6877" w:rsidDel="003A5E93">
          <w:rPr>
            <w:rFonts w:ascii="ＭＳ 明朝" w:hAnsi="ＭＳ 明朝" w:hint="eastAsia"/>
            <w:szCs w:val="21"/>
          </w:rPr>
          <w:delText>でいう｢契約責任者｣と同じく契約締結権限を有する者（＝契約当事者。事業部長・支店長・営業所長など）であればよい。</w:delText>
        </w:r>
      </w:del>
    </w:p>
    <w:p w14:paraId="77A3B27B" w14:textId="322794A7" w:rsidR="00CE6091" w:rsidDel="003A5E93" w:rsidRDefault="00CE6091" w:rsidP="003A5E93">
      <w:pPr>
        <w:adjustRightInd w:val="0"/>
        <w:ind w:left="630" w:hangingChars="300" w:hanging="630"/>
        <w:rPr>
          <w:del w:id="117" w:author="松井 絵美子" w:date="2024-08-06T11:42:00Z"/>
          <w:rFonts w:ascii="ＭＳ 明朝" w:hAnsi="ＭＳ 明朝"/>
          <w:szCs w:val="21"/>
        </w:rPr>
      </w:pPr>
      <w:del w:id="118" w:author="松井 絵美子" w:date="2024-08-06T11:41:00Z">
        <w:r w:rsidDel="003A5E93">
          <w:rPr>
            <w:rFonts w:ascii="ＭＳ 明朝" w:hAnsi="ＭＳ 明朝" w:hint="eastAsia"/>
            <w:szCs w:val="21"/>
          </w:rPr>
          <w:delText>注２）</w:delText>
        </w:r>
      </w:del>
      <w:del w:id="119" w:author="松井 絵美子" w:date="2024-08-06T11:42:00Z">
        <w:r w:rsidRPr="007113C4" w:rsidDel="003A5E93">
          <w:rPr>
            <w:rFonts w:ascii="ＭＳ 明朝" w:hAnsi="ＭＳ 明朝" w:hint="eastAsia"/>
            <w:szCs w:val="21"/>
          </w:rPr>
          <w:delText>「資本関係又は人的関係」については、</w:delText>
        </w:r>
        <w:r w:rsidR="00853A7B" w:rsidDel="003A5E93">
          <w:rPr>
            <w:rFonts w:ascii="ＭＳ 明朝" w:hAnsi="ＭＳ 明朝" w:hint="eastAsia"/>
            <w:szCs w:val="21"/>
          </w:rPr>
          <w:delText>別添資料</w:delText>
        </w:r>
        <w:r w:rsidRPr="007113C4" w:rsidDel="003A5E93">
          <w:rPr>
            <w:rFonts w:ascii="ＭＳ 明朝" w:hAnsi="ＭＳ 明朝" w:hint="eastAsia"/>
            <w:szCs w:val="21"/>
          </w:rPr>
          <w:delText>「競争参加が制限される入札参加者間の資本関係又は人的関係」をご確認下さい。なお、申請にあたり</w:delText>
        </w:r>
        <w:r w:rsidR="00853A7B" w:rsidDel="003A5E93">
          <w:rPr>
            <w:rFonts w:ascii="ＭＳ 明朝" w:hAnsi="ＭＳ 明朝" w:hint="eastAsia"/>
            <w:szCs w:val="21"/>
          </w:rPr>
          <w:delText>別添資料</w:delText>
        </w:r>
        <w:r w:rsidRPr="007113C4" w:rsidDel="003A5E93">
          <w:rPr>
            <w:rFonts w:ascii="ＭＳ 明朝" w:hAnsi="ＭＳ 明朝" w:hint="eastAsia"/>
            <w:szCs w:val="21"/>
          </w:rPr>
          <w:delText>の提出は不要です。</w:delText>
        </w:r>
      </w:del>
    </w:p>
    <w:p w14:paraId="6C0015AA" w14:textId="196954DC" w:rsidR="0029470A" w:rsidDel="00F207CE" w:rsidRDefault="0029470A" w:rsidP="0017658F">
      <w:pPr>
        <w:adjustRightInd w:val="0"/>
        <w:ind w:left="630" w:hangingChars="300" w:hanging="630"/>
        <w:rPr>
          <w:del w:id="120" w:author="松井 絵美子" w:date="2024-08-06T11:51:00Z"/>
          <w:rFonts w:ascii="ＭＳ 明朝" w:hAnsi="ＭＳ 明朝"/>
          <w:szCs w:val="21"/>
        </w:rPr>
      </w:pPr>
    </w:p>
    <w:p w14:paraId="3462A4BC" w14:textId="1B34AFE6" w:rsidR="0029470A" w:rsidDel="00F207CE" w:rsidRDefault="0029470A" w:rsidP="0017658F">
      <w:pPr>
        <w:adjustRightInd w:val="0"/>
        <w:ind w:left="630" w:hangingChars="300" w:hanging="630"/>
        <w:rPr>
          <w:del w:id="121" w:author="松井 絵美子" w:date="2024-08-06T11:51:00Z"/>
          <w:rFonts w:ascii="ＭＳ 明朝" w:hAnsi="ＭＳ 明朝"/>
          <w:szCs w:val="21"/>
        </w:rPr>
      </w:pPr>
    </w:p>
    <w:p w14:paraId="605BB832" w14:textId="155E7585" w:rsidR="00AD0460" w:rsidDel="00F207CE" w:rsidRDefault="00AD0460" w:rsidP="0017658F">
      <w:pPr>
        <w:adjustRightInd w:val="0"/>
        <w:ind w:left="630" w:hangingChars="300" w:hanging="630"/>
        <w:rPr>
          <w:del w:id="122" w:author="松井 絵美子" w:date="2024-08-06T11:51:00Z"/>
          <w:rFonts w:ascii="ＭＳ 明朝" w:hAnsi="ＭＳ 明朝"/>
          <w:szCs w:val="21"/>
        </w:rPr>
      </w:pPr>
    </w:p>
    <w:p w14:paraId="2002C984" w14:textId="7F8EC978" w:rsidR="00AD0460" w:rsidDel="00F207CE" w:rsidRDefault="00AD0460" w:rsidP="0017658F">
      <w:pPr>
        <w:adjustRightInd w:val="0"/>
        <w:ind w:left="630" w:hangingChars="300" w:hanging="630"/>
        <w:rPr>
          <w:del w:id="123" w:author="松井 絵美子" w:date="2024-08-06T11:51:00Z"/>
          <w:rFonts w:ascii="ＭＳ 明朝" w:hAnsi="ＭＳ 明朝"/>
          <w:szCs w:val="21"/>
        </w:rPr>
      </w:pPr>
    </w:p>
    <w:p w14:paraId="7369E378" w14:textId="572108B0" w:rsidR="00AD0460" w:rsidDel="00F207CE" w:rsidRDefault="00AD0460" w:rsidP="0017658F">
      <w:pPr>
        <w:adjustRightInd w:val="0"/>
        <w:ind w:left="630" w:hangingChars="300" w:hanging="630"/>
        <w:rPr>
          <w:del w:id="124" w:author="松井 絵美子" w:date="2024-08-06T11:51:00Z"/>
          <w:rFonts w:ascii="ＭＳ 明朝" w:hAnsi="ＭＳ 明朝"/>
          <w:szCs w:val="21"/>
        </w:rPr>
      </w:pPr>
    </w:p>
    <w:p w14:paraId="6169969E" w14:textId="4E402A17" w:rsidR="0029470A" w:rsidDel="00F207CE" w:rsidRDefault="0029470A" w:rsidP="0017658F">
      <w:pPr>
        <w:adjustRightInd w:val="0"/>
        <w:ind w:left="630" w:hangingChars="300" w:hanging="630"/>
        <w:rPr>
          <w:del w:id="125" w:author="松井 絵美子" w:date="2024-08-06T11:51:00Z"/>
          <w:rFonts w:ascii="ＭＳ 明朝" w:hAnsi="ＭＳ 明朝"/>
          <w:szCs w:val="21"/>
        </w:rPr>
      </w:pPr>
    </w:p>
    <w:p w14:paraId="64DE23E4" w14:textId="76486109" w:rsidR="0029470A" w:rsidDel="00F207CE" w:rsidRDefault="0029470A" w:rsidP="0017658F">
      <w:pPr>
        <w:adjustRightInd w:val="0"/>
        <w:ind w:left="630" w:hangingChars="300" w:hanging="630"/>
        <w:rPr>
          <w:del w:id="126" w:author="松井 絵美子" w:date="2024-08-06T11:52:00Z"/>
          <w:rFonts w:ascii="ＭＳ 明朝" w:hAnsi="ＭＳ 明朝"/>
          <w:szCs w:val="21"/>
        </w:rPr>
      </w:pPr>
    </w:p>
    <w:p w14:paraId="48AE1747" w14:textId="34B058C4" w:rsidR="0029470A" w:rsidDel="00F207CE" w:rsidRDefault="0029470A" w:rsidP="0017658F">
      <w:pPr>
        <w:adjustRightInd w:val="0"/>
        <w:ind w:left="630" w:hangingChars="300" w:hanging="630"/>
        <w:rPr>
          <w:del w:id="127" w:author="松井 絵美子" w:date="2024-08-06T11:52:00Z"/>
          <w:rFonts w:ascii="ＭＳ 明朝" w:hAnsi="ＭＳ 明朝"/>
          <w:szCs w:val="21"/>
        </w:rPr>
      </w:pPr>
    </w:p>
    <w:p w14:paraId="5E0316F0" w14:textId="268D259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ins w:id="128" w:author="松井 絵美子" w:date="2024-08-06T11:53:00Z">
        <w:r w:rsidR="00F207CE">
          <w:rPr>
            <w:rFonts w:ascii="ＭＳ ゴシック" w:eastAsia="ＭＳ ゴシック" w:hAnsi="ＭＳ ゴシック" w:hint="eastAsia"/>
          </w:rPr>
          <w:t>紙1</w:t>
        </w:r>
      </w:ins>
      <w:del w:id="129" w:author="松井 絵美子" w:date="2024-08-06T11:52:00Z">
        <w:r w:rsidDel="00F207CE">
          <w:rPr>
            <w:rFonts w:ascii="ＭＳ ゴシック" w:eastAsia="ＭＳ ゴシック" w:hAnsi="ＭＳ ゴシック" w:hint="eastAsia"/>
          </w:rPr>
          <w:delText>添資料</w:delText>
        </w:r>
      </w:del>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77777777" w:rsidR="00CE6091" w:rsidRDefault="00CE6091">
      <w:pPr>
        <w:widowControl/>
        <w:jc w:val="left"/>
        <w:rPr>
          <w:rFonts w:ascii="ＭＳ 明朝" w:hAnsi="ＭＳ 明朝"/>
          <w:szCs w:val="21"/>
        </w:rPr>
      </w:pPr>
      <w:r>
        <w:rPr>
          <w:rFonts w:ascii="ＭＳ 明朝" w:hAnsi="ＭＳ 明朝"/>
          <w:szCs w:val="21"/>
        </w:rPr>
        <w:br w:type="page"/>
      </w:r>
    </w:p>
    <w:p w14:paraId="11E2BA74" w14:textId="77777777" w:rsidR="002A5CCF" w:rsidRPr="00601043" w:rsidRDefault="002A5CCF" w:rsidP="002A5CCF">
      <w:pPr>
        <w:adjustRightInd w:val="0"/>
        <w:jc w:val="right"/>
        <w:rPr>
          <w:rFonts w:ascii="ＭＳ 明朝" w:hAnsi="ＭＳ 明朝"/>
          <w:szCs w:val="21"/>
        </w:rPr>
      </w:pPr>
      <w:r w:rsidRPr="00601043">
        <w:rPr>
          <w:rFonts w:ascii="ＭＳ 明朝" w:hAnsi="ＭＳ 明朝" w:hint="eastAsia"/>
          <w:szCs w:val="21"/>
        </w:rPr>
        <w:lastRenderedPageBreak/>
        <w:t>競争参加資格確認申請書様式</w:t>
      </w:r>
      <w:r w:rsidRPr="00601043">
        <w:rPr>
          <w:rFonts w:ascii="ＭＳ 明朝" w:hAnsi="ＭＳ 明朝" w:hint="eastAsia"/>
          <w:szCs w:val="21"/>
          <w:rPrChange w:id="130" w:author="松井 絵美子" w:date="2023-09-06T12:03:00Z">
            <w:rPr>
              <w:rFonts w:ascii="ＭＳ 明朝" w:hAnsi="ＭＳ 明朝" w:hint="eastAsia"/>
              <w:szCs w:val="21"/>
              <w:highlight w:val="yellow"/>
            </w:rPr>
          </w:rPrChange>
        </w:rPr>
        <w:t>２</w:t>
      </w:r>
    </w:p>
    <w:p w14:paraId="4217B34E" w14:textId="77777777" w:rsidR="00282880" w:rsidRDefault="00282880" w:rsidP="0017658F">
      <w:pPr>
        <w:autoSpaceDE w:val="0"/>
        <w:autoSpaceDN w:val="0"/>
        <w:adjustRightInd w:val="0"/>
        <w:ind w:left="630" w:hangingChars="300" w:hanging="630"/>
        <w:rPr>
          <w:ins w:id="131" w:author="松井 絵美子" w:date="2024-08-06T11:56:00Z"/>
          <w:rFonts w:ascii="ＭＳ 明朝" w:hAnsi="ＭＳ 明朝"/>
          <w:szCs w:val="21"/>
        </w:rPr>
      </w:pPr>
    </w:p>
    <w:p w14:paraId="3413E3A5" w14:textId="77777777" w:rsidR="00F207CE" w:rsidRPr="00601043" w:rsidRDefault="00F207CE" w:rsidP="0017658F">
      <w:pPr>
        <w:autoSpaceDE w:val="0"/>
        <w:autoSpaceDN w:val="0"/>
        <w:adjustRightInd w:val="0"/>
        <w:ind w:left="630" w:hangingChars="300" w:hanging="630"/>
        <w:rPr>
          <w:rFonts w:ascii="ＭＳ 明朝" w:hAnsi="ＭＳ 明朝" w:hint="eastAsia"/>
          <w:szCs w:val="21"/>
        </w:rPr>
      </w:pPr>
    </w:p>
    <w:p w14:paraId="224695E6" w14:textId="5B89033E" w:rsidR="00282880" w:rsidRPr="00601043" w:rsidRDefault="00AD0460" w:rsidP="007E5316">
      <w:pPr>
        <w:autoSpaceDE w:val="0"/>
        <w:autoSpaceDN w:val="0"/>
        <w:adjustRightInd w:val="0"/>
        <w:ind w:left="630" w:hangingChars="300" w:hanging="630"/>
        <w:jc w:val="center"/>
        <w:rPr>
          <w:rFonts w:ascii="ＭＳ 明朝" w:hAnsi="ＭＳ 明朝"/>
          <w:szCs w:val="21"/>
        </w:rPr>
      </w:pPr>
      <w:r w:rsidRPr="00601043">
        <w:rPr>
          <w:rFonts w:ascii="ＭＳ 明朝" w:hAnsi="ＭＳ 明朝" w:hint="eastAsia"/>
          <w:szCs w:val="21"/>
          <w:rPrChange w:id="132" w:author="松井 絵美子" w:date="2023-09-06T12:03:00Z">
            <w:rPr>
              <w:rFonts w:ascii="ＭＳ 明朝" w:hAnsi="ＭＳ 明朝" w:hint="eastAsia"/>
              <w:szCs w:val="21"/>
              <w:highlight w:val="yellow"/>
            </w:rPr>
          </w:rPrChange>
        </w:rPr>
        <w:t>令和</w:t>
      </w:r>
      <w:ins w:id="133" w:author="松井 絵美子" w:date="2024-08-06T11:54:00Z">
        <w:r w:rsidR="00F207CE" w:rsidRPr="00F207CE">
          <w:rPr>
            <w:rFonts w:ascii="ＭＳ 明朝" w:hAnsi="ＭＳ 明朝" w:hint="eastAsia"/>
            <w:color w:val="F79646" w:themeColor="accent6"/>
            <w:szCs w:val="21"/>
            <w:rPrChange w:id="134" w:author="松井 絵美子" w:date="2024-08-06T11:54:00Z">
              <w:rPr>
                <w:rFonts w:ascii="ＭＳ 明朝" w:hAnsi="ＭＳ 明朝" w:hint="eastAsia"/>
                <w:szCs w:val="21"/>
              </w:rPr>
            </w:rPrChange>
          </w:rPr>
          <w:t>5</w:t>
        </w:r>
      </w:ins>
      <w:del w:id="135" w:author="松井 絵美子" w:date="2024-08-06T11:54:00Z">
        <w:r w:rsidRPr="00601043" w:rsidDel="00F207CE">
          <w:rPr>
            <w:rFonts w:ascii="ＭＳ 明朝" w:hAnsi="ＭＳ 明朝"/>
            <w:szCs w:val="21"/>
            <w:rPrChange w:id="136" w:author="松井 絵美子" w:date="2023-09-06T12:03:00Z">
              <w:rPr>
                <w:rFonts w:ascii="ＭＳ 明朝" w:hAnsi="ＭＳ 明朝"/>
                <w:szCs w:val="21"/>
                <w:highlight w:val="yellow"/>
              </w:rPr>
            </w:rPrChange>
          </w:rPr>
          <w:delText>4</w:delText>
        </w:r>
      </w:del>
      <w:r w:rsidRPr="00601043">
        <w:rPr>
          <w:rFonts w:ascii="ＭＳ 明朝" w:hAnsi="ＭＳ 明朝"/>
          <w:szCs w:val="21"/>
          <w:rPrChange w:id="137" w:author="松井 絵美子" w:date="2023-09-06T12:03:00Z">
            <w:rPr>
              <w:rFonts w:ascii="ＭＳ 明朝" w:hAnsi="ＭＳ 明朝"/>
              <w:szCs w:val="21"/>
              <w:highlight w:val="yellow"/>
            </w:rPr>
          </w:rPrChange>
        </w:rPr>
        <w:t>年度以降のＡ重油にかかる販売実績、製造実績又は納入</w:t>
      </w:r>
      <w:r w:rsidR="00A879B9" w:rsidRPr="00601043">
        <w:rPr>
          <w:rFonts w:ascii="ＭＳ 明朝" w:hAnsi="ＭＳ 明朝" w:hint="eastAsia"/>
          <w:szCs w:val="21"/>
          <w:rPrChange w:id="138" w:author="松井 絵美子" w:date="2023-09-06T12:03:00Z">
            <w:rPr>
              <w:rFonts w:ascii="ＭＳ 明朝" w:hAnsi="ＭＳ 明朝" w:hint="eastAsia"/>
              <w:szCs w:val="21"/>
              <w:highlight w:val="yellow"/>
            </w:rPr>
          </w:rPrChange>
        </w:rPr>
        <w:t>実績</w:t>
      </w:r>
    </w:p>
    <w:p w14:paraId="08F154E0" w14:textId="77777777" w:rsidR="00282880" w:rsidRPr="00601043" w:rsidRDefault="00282880" w:rsidP="0017658F">
      <w:pPr>
        <w:autoSpaceDE w:val="0"/>
        <w:autoSpaceDN w:val="0"/>
        <w:adjustRightInd w:val="0"/>
        <w:ind w:left="630" w:hangingChars="300" w:hanging="630"/>
        <w:rPr>
          <w:rFonts w:ascii="ＭＳ 明朝" w:hAnsi="ＭＳ 明朝"/>
          <w:szCs w:val="21"/>
        </w:rPr>
      </w:pPr>
    </w:p>
    <w:p w14:paraId="2D51D152" w14:textId="77777777" w:rsidR="00282880" w:rsidRPr="00601043" w:rsidRDefault="00282880" w:rsidP="0017658F">
      <w:pPr>
        <w:autoSpaceDE w:val="0"/>
        <w:autoSpaceDN w:val="0"/>
        <w:adjustRightInd w:val="0"/>
        <w:ind w:left="630" w:hangingChars="300" w:hanging="630"/>
        <w:rPr>
          <w:rFonts w:ascii="ＭＳ 明朝" w:hAnsi="ＭＳ 明朝"/>
          <w:szCs w:val="21"/>
          <w:u w:val="single"/>
        </w:rPr>
      </w:pPr>
      <w:r w:rsidRPr="00601043">
        <w:rPr>
          <w:rFonts w:ascii="ＭＳ 明朝" w:hAnsi="ＭＳ 明朝" w:hint="eastAsia"/>
          <w:szCs w:val="21"/>
          <w:u w:val="single"/>
        </w:rPr>
        <w:t xml:space="preserve">（会社名）　　　　　　　　　　　　　　　　</w:t>
      </w:r>
    </w:p>
    <w:p w14:paraId="36D7F641" w14:textId="77777777" w:rsidR="00282880" w:rsidRPr="00601043" w:rsidRDefault="00282880" w:rsidP="0017658F">
      <w:pPr>
        <w:autoSpaceDE w:val="0"/>
        <w:autoSpaceDN w:val="0"/>
        <w:adjustRightInd w:val="0"/>
        <w:ind w:left="630" w:hangingChars="300" w:hanging="630"/>
        <w:rPr>
          <w:rFonts w:ascii="ＭＳ 明朝" w:hAnsi="ＭＳ 明朝"/>
          <w:szCs w:val="21"/>
        </w:rPr>
      </w:pPr>
    </w:p>
    <w:p w14:paraId="160EEFB0" w14:textId="77777777" w:rsidR="00282880" w:rsidRPr="00601043" w:rsidRDefault="00282880"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1660"/>
        <w:gridCol w:w="7860"/>
      </w:tblGrid>
      <w:tr w:rsidR="00282880" w:rsidRPr="00601043" w14:paraId="34E28741" w14:textId="77777777" w:rsidTr="00282880">
        <w:trPr>
          <w:trHeight w:val="571"/>
        </w:trPr>
        <w:tc>
          <w:tcPr>
            <w:tcW w:w="1680" w:type="dxa"/>
            <w:vAlign w:val="center"/>
          </w:tcPr>
          <w:p w14:paraId="560DDEC5" w14:textId="77777777" w:rsidR="00282880" w:rsidRPr="00601043" w:rsidRDefault="00282880" w:rsidP="0017658F">
            <w:pPr>
              <w:autoSpaceDE w:val="0"/>
              <w:autoSpaceDN w:val="0"/>
              <w:adjustRightInd w:val="0"/>
              <w:jc w:val="center"/>
              <w:rPr>
                <w:rFonts w:ascii="ＭＳ 明朝" w:hAnsi="ＭＳ 明朝"/>
                <w:szCs w:val="21"/>
              </w:rPr>
            </w:pPr>
            <w:r w:rsidRPr="00601043">
              <w:rPr>
                <w:rFonts w:ascii="ＭＳ 明朝" w:hAnsi="ＭＳ 明朝" w:hint="eastAsia"/>
                <w:szCs w:val="21"/>
              </w:rPr>
              <w:t>契約件名</w:t>
            </w:r>
          </w:p>
        </w:tc>
        <w:tc>
          <w:tcPr>
            <w:tcW w:w="7980" w:type="dxa"/>
            <w:vAlign w:val="center"/>
          </w:tcPr>
          <w:p w14:paraId="6D280F5E" w14:textId="77777777" w:rsidR="00282880" w:rsidRPr="00601043" w:rsidRDefault="00282880" w:rsidP="0017658F">
            <w:pPr>
              <w:autoSpaceDE w:val="0"/>
              <w:autoSpaceDN w:val="0"/>
              <w:adjustRightInd w:val="0"/>
              <w:rPr>
                <w:rFonts w:ascii="ＭＳ 明朝" w:hAnsi="ＭＳ 明朝"/>
                <w:szCs w:val="21"/>
              </w:rPr>
            </w:pPr>
          </w:p>
        </w:tc>
      </w:tr>
      <w:tr w:rsidR="00282880" w:rsidRPr="00601043" w14:paraId="5903DEB8" w14:textId="77777777" w:rsidTr="00282880">
        <w:trPr>
          <w:trHeight w:val="564"/>
        </w:trPr>
        <w:tc>
          <w:tcPr>
            <w:tcW w:w="1680" w:type="dxa"/>
            <w:vAlign w:val="center"/>
          </w:tcPr>
          <w:p w14:paraId="716B970F" w14:textId="77777777" w:rsidR="00282880" w:rsidRPr="00601043" w:rsidRDefault="00282880" w:rsidP="0017658F">
            <w:pPr>
              <w:autoSpaceDE w:val="0"/>
              <w:autoSpaceDN w:val="0"/>
              <w:adjustRightInd w:val="0"/>
              <w:jc w:val="center"/>
              <w:rPr>
                <w:rFonts w:ascii="ＭＳ 明朝" w:hAnsi="ＭＳ 明朝"/>
                <w:szCs w:val="21"/>
              </w:rPr>
            </w:pPr>
            <w:r w:rsidRPr="00601043">
              <w:rPr>
                <w:rFonts w:ascii="ＭＳ 明朝" w:hAnsi="ＭＳ 明朝" w:hint="eastAsia"/>
                <w:szCs w:val="21"/>
              </w:rPr>
              <w:t>発注者名</w:t>
            </w:r>
          </w:p>
        </w:tc>
        <w:tc>
          <w:tcPr>
            <w:tcW w:w="7980" w:type="dxa"/>
            <w:vAlign w:val="center"/>
          </w:tcPr>
          <w:p w14:paraId="478F2178" w14:textId="77777777" w:rsidR="00282880" w:rsidRPr="00601043" w:rsidRDefault="00282880" w:rsidP="0017658F">
            <w:pPr>
              <w:autoSpaceDE w:val="0"/>
              <w:autoSpaceDN w:val="0"/>
              <w:adjustRightInd w:val="0"/>
              <w:rPr>
                <w:rFonts w:ascii="ＭＳ 明朝" w:hAnsi="ＭＳ 明朝"/>
                <w:szCs w:val="21"/>
              </w:rPr>
            </w:pPr>
          </w:p>
        </w:tc>
      </w:tr>
      <w:tr w:rsidR="00282880" w:rsidRPr="00601043" w14:paraId="52077105" w14:textId="77777777" w:rsidTr="00282880">
        <w:trPr>
          <w:trHeight w:val="571"/>
        </w:trPr>
        <w:tc>
          <w:tcPr>
            <w:tcW w:w="1680" w:type="dxa"/>
            <w:vAlign w:val="center"/>
          </w:tcPr>
          <w:p w14:paraId="048428CA" w14:textId="77777777" w:rsidR="00282880" w:rsidRPr="00601043" w:rsidRDefault="00282880" w:rsidP="0017658F">
            <w:pPr>
              <w:autoSpaceDE w:val="0"/>
              <w:autoSpaceDN w:val="0"/>
              <w:adjustRightInd w:val="0"/>
              <w:jc w:val="center"/>
              <w:rPr>
                <w:rFonts w:ascii="ＭＳ 明朝" w:hAnsi="ＭＳ 明朝"/>
                <w:szCs w:val="21"/>
              </w:rPr>
            </w:pPr>
            <w:r w:rsidRPr="00601043">
              <w:rPr>
                <w:rFonts w:ascii="ＭＳ 明朝" w:hAnsi="ＭＳ 明朝" w:hint="eastAsia"/>
                <w:szCs w:val="21"/>
              </w:rPr>
              <w:t>契約金額</w:t>
            </w:r>
          </w:p>
        </w:tc>
        <w:tc>
          <w:tcPr>
            <w:tcW w:w="7980" w:type="dxa"/>
            <w:vAlign w:val="center"/>
          </w:tcPr>
          <w:p w14:paraId="5D1D8F18" w14:textId="77777777" w:rsidR="00282880" w:rsidRPr="00601043" w:rsidRDefault="005B7D83" w:rsidP="0017658F">
            <w:pPr>
              <w:autoSpaceDE w:val="0"/>
              <w:autoSpaceDN w:val="0"/>
              <w:adjustRightInd w:val="0"/>
              <w:rPr>
                <w:rFonts w:ascii="ＭＳ 明朝" w:hAnsi="ＭＳ 明朝"/>
                <w:szCs w:val="21"/>
              </w:rPr>
            </w:pPr>
            <w:r w:rsidRPr="00601043">
              <w:rPr>
                <w:rFonts w:ascii="ＭＳ 明朝" w:hAnsi="ＭＳ 明朝" w:hint="eastAsia"/>
                <w:szCs w:val="21"/>
              </w:rPr>
              <w:t xml:space="preserve">　　　　　　　　　　円</w:t>
            </w:r>
          </w:p>
        </w:tc>
      </w:tr>
      <w:tr w:rsidR="00282880" w:rsidRPr="00601043" w14:paraId="1922DE6C" w14:textId="77777777" w:rsidTr="00282880">
        <w:trPr>
          <w:trHeight w:val="564"/>
        </w:trPr>
        <w:tc>
          <w:tcPr>
            <w:tcW w:w="1680" w:type="dxa"/>
            <w:vAlign w:val="center"/>
          </w:tcPr>
          <w:p w14:paraId="0287BCD7" w14:textId="77777777" w:rsidR="00282880" w:rsidRPr="00601043" w:rsidRDefault="00282880" w:rsidP="0017658F">
            <w:pPr>
              <w:autoSpaceDE w:val="0"/>
              <w:autoSpaceDN w:val="0"/>
              <w:adjustRightInd w:val="0"/>
              <w:jc w:val="center"/>
              <w:rPr>
                <w:rFonts w:ascii="ＭＳ 明朝" w:hAnsi="ＭＳ 明朝"/>
                <w:szCs w:val="21"/>
              </w:rPr>
            </w:pPr>
            <w:r w:rsidRPr="00601043">
              <w:rPr>
                <w:rFonts w:ascii="ＭＳ 明朝" w:hAnsi="ＭＳ 明朝" w:hint="eastAsia"/>
                <w:szCs w:val="21"/>
              </w:rPr>
              <w:t>契約期間</w:t>
            </w:r>
          </w:p>
        </w:tc>
        <w:tc>
          <w:tcPr>
            <w:tcW w:w="7980" w:type="dxa"/>
            <w:vAlign w:val="center"/>
          </w:tcPr>
          <w:p w14:paraId="2C64266D" w14:textId="77777777" w:rsidR="00282880" w:rsidRPr="00601043" w:rsidRDefault="005B7D83">
            <w:pPr>
              <w:autoSpaceDE w:val="0"/>
              <w:autoSpaceDN w:val="0"/>
              <w:adjustRightInd w:val="0"/>
              <w:rPr>
                <w:rFonts w:ascii="ＭＳ 明朝" w:hAnsi="ＭＳ 明朝"/>
                <w:szCs w:val="21"/>
              </w:rPr>
            </w:pPr>
            <w:r w:rsidRPr="00601043">
              <w:rPr>
                <w:rFonts w:ascii="ＭＳ 明朝" w:hAnsi="ＭＳ 明朝" w:hint="eastAsia"/>
                <w:szCs w:val="21"/>
              </w:rPr>
              <w:t xml:space="preserve">　　年　　月　　日　～　　　年　　月　　日</w:t>
            </w:r>
          </w:p>
        </w:tc>
      </w:tr>
      <w:tr w:rsidR="00753D95" w:rsidRPr="00601043" w14:paraId="3632F747" w14:textId="77777777" w:rsidTr="00282880">
        <w:trPr>
          <w:trHeight w:val="585"/>
        </w:trPr>
        <w:tc>
          <w:tcPr>
            <w:tcW w:w="1680" w:type="dxa"/>
            <w:vAlign w:val="center"/>
          </w:tcPr>
          <w:p w14:paraId="69BB8FE7" w14:textId="3820C394" w:rsidR="00753D95" w:rsidRPr="00601043" w:rsidRDefault="00753D95" w:rsidP="00AD0460">
            <w:pPr>
              <w:autoSpaceDE w:val="0"/>
              <w:autoSpaceDN w:val="0"/>
              <w:adjustRightInd w:val="0"/>
              <w:jc w:val="center"/>
              <w:rPr>
                <w:rFonts w:ascii="ＭＳ 明朝" w:hAnsi="ＭＳ 明朝"/>
                <w:szCs w:val="21"/>
              </w:rPr>
            </w:pPr>
            <w:r w:rsidRPr="00601043">
              <w:rPr>
                <w:rFonts w:ascii="ＭＳ 明朝" w:hAnsi="ＭＳ 明朝" w:hint="eastAsia"/>
                <w:szCs w:val="21"/>
                <w:rPrChange w:id="139" w:author="松井 絵美子" w:date="2023-09-06T12:03:00Z">
                  <w:rPr>
                    <w:rFonts w:ascii="ＭＳ 明朝" w:hAnsi="ＭＳ 明朝" w:hint="eastAsia"/>
                    <w:szCs w:val="21"/>
                    <w:highlight w:val="yellow"/>
                  </w:rPr>
                </w:rPrChange>
              </w:rPr>
              <w:t>納入場所</w:t>
            </w:r>
          </w:p>
        </w:tc>
        <w:tc>
          <w:tcPr>
            <w:tcW w:w="7980" w:type="dxa"/>
            <w:vAlign w:val="center"/>
          </w:tcPr>
          <w:p w14:paraId="5B8C735F" w14:textId="77777777" w:rsidR="00753D95" w:rsidRPr="00601043" w:rsidRDefault="00753D95" w:rsidP="0017658F">
            <w:pPr>
              <w:autoSpaceDE w:val="0"/>
              <w:autoSpaceDN w:val="0"/>
              <w:adjustRightInd w:val="0"/>
              <w:rPr>
                <w:rFonts w:ascii="ＭＳ 明朝" w:hAnsi="ＭＳ 明朝"/>
                <w:szCs w:val="21"/>
              </w:rPr>
            </w:pPr>
          </w:p>
        </w:tc>
      </w:tr>
      <w:tr w:rsidR="00282880" w:rsidRPr="00601043" w14:paraId="406C4484" w14:textId="77777777" w:rsidTr="00282880">
        <w:trPr>
          <w:trHeight w:val="585"/>
        </w:trPr>
        <w:tc>
          <w:tcPr>
            <w:tcW w:w="1680" w:type="dxa"/>
            <w:vAlign w:val="center"/>
          </w:tcPr>
          <w:p w14:paraId="5C452A9E" w14:textId="0E5B08A7" w:rsidR="00282880" w:rsidRPr="00601043" w:rsidRDefault="00282880" w:rsidP="00AD0460">
            <w:pPr>
              <w:autoSpaceDE w:val="0"/>
              <w:autoSpaceDN w:val="0"/>
              <w:adjustRightInd w:val="0"/>
              <w:jc w:val="center"/>
              <w:rPr>
                <w:rFonts w:ascii="ＭＳ 明朝" w:hAnsi="ＭＳ 明朝"/>
                <w:szCs w:val="21"/>
              </w:rPr>
            </w:pPr>
            <w:r w:rsidRPr="00601043">
              <w:rPr>
                <w:rFonts w:ascii="ＭＳ 明朝" w:hAnsi="ＭＳ 明朝" w:hint="eastAsia"/>
                <w:szCs w:val="21"/>
                <w:rPrChange w:id="140" w:author="松井 絵美子" w:date="2023-09-06T12:03:00Z">
                  <w:rPr>
                    <w:rFonts w:ascii="ＭＳ 明朝" w:hAnsi="ＭＳ 明朝" w:hint="eastAsia"/>
                    <w:szCs w:val="21"/>
                    <w:highlight w:val="yellow"/>
                  </w:rPr>
                </w:rPrChange>
              </w:rPr>
              <w:t>納入数量</w:t>
            </w:r>
          </w:p>
        </w:tc>
        <w:tc>
          <w:tcPr>
            <w:tcW w:w="7980" w:type="dxa"/>
            <w:vAlign w:val="center"/>
          </w:tcPr>
          <w:p w14:paraId="6480E8B5" w14:textId="77777777" w:rsidR="00282880" w:rsidRPr="00601043" w:rsidRDefault="00626E40" w:rsidP="007E5316">
            <w:pPr>
              <w:autoSpaceDE w:val="0"/>
              <w:autoSpaceDN w:val="0"/>
              <w:adjustRightInd w:val="0"/>
              <w:rPr>
                <w:rFonts w:ascii="ＭＳ 明朝" w:hAnsi="ＭＳ 明朝"/>
                <w:szCs w:val="21"/>
              </w:rPr>
            </w:pPr>
            <w:r w:rsidRPr="00601043">
              <w:rPr>
                <w:rFonts w:ascii="ＭＳ 明朝" w:hAnsi="ＭＳ 明朝" w:hint="eastAsia"/>
                <w:szCs w:val="21"/>
              </w:rPr>
              <w:t>※競争参加資格要件を満たすことが分かるように記載すること</w:t>
            </w:r>
            <w:r w:rsidR="005B7D83" w:rsidRPr="00601043">
              <w:rPr>
                <w:rFonts w:ascii="ＭＳ 明朝" w:hAnsi="ＭＳ 明朝" w:hint="eastAsia"/>
                <w:szCs w:val="21"/>
              </w:rPr>
              <w:t xml:space="preserve">　　　　　　　　　　</w:t>
            </w:r>
          </w:p>
        </w:tc>
      </w:tr>
      <w:tr w:rsidR="00AD0460" w:rsidRPr="00601043" w14:paraId="06167516" w14:textId="77777777" w:rsidTr="00282880">
        <w:trPr>
          <w:trHeight w:val="585"/>
        </w:trPr>
        <w:tc>
          <w:tcPr>
            <w:tcW w:w="1680" w:type="dxa"/>
            <w:vAlign w:val="center"/>
          </w:tcPr>
          <w:p w14:paraId="5919CCF4" w14:textId="3A21F994" w:rsidR="00AD0460" w:rsidRPr="00601043" w:rsidRDefault="00AD0460" w:rsidP="00AD0460">
            <w:pPr>
              <w:autoSpaceDE w:val="0"/>
              <w:autoSpaceDN w:val="0"/>
              <w:adjustRightInd w:val="0"/>
              <w:jc w:val="center"/>
              <w:rPr>
                <w:rFonts w:ascii="ＭＳ 明朝" w:hAnsi="ＭＳ 明朝"/>
                <w:szCs w:val="21"/>
                <w:rPrChange w:id="141" w:author="松井 絵美子" w:date="2023-09-06T12:03:00Z">
                  <w:rPr>
                    <w:rFonts w:ascii="ＭＳ 明朝" w:hAnsi="ＭＳ 明朝"/>
                    <w:szCs w:val="21"/>
                    <w:highlight w:val="yellow"/>
                  </w:rPr>
                </w:rPrChange>
              </w:rPr>
            </w:pPr>
            <w:r w:rsidRPr="00601043">
              <w:rPr>
                <w:rFonts w:ascii="ＭＳ 明朝" w:hAnsi="ＭＳ 明朝" w:hint="eastAsia"/>
                <w:szCs w:val="21"/>
                <w:rPrChange w:id="142" w:author="松井 絵美子" w:date="2023-09-06T12:03:00Z">
                  <w:rPr>
                    <w:rFonts w:ascii="ＭＳ 明朝" w:hAnsi="ＭＳ 明朝" w:hint="eastAsia"/>
                    <w:szCs w:val="21"/>
                    <w:highlight w:val="yellow"/>
                  </w:rPr>
                </w:rPrChange>
              </w:rPr>
              <w:t>発注者名</w:t>
            </w:r>
          </w:p>
        </w:tc>
        <w:tc>
          <w:tcPr>
            <w:tcW w:w="7980" w:type="dxa"/>
            <w:vAlign w:val="center"/>
          </w:tcPr>
          <w:p w14:paraId="4DD88295" w14:textId="77777777" w:rsidR="00AD0460" w:rsidRPr="00601043" w:rsidRDefault="00AD0460" w:rsidP="007E5316">
            <w:pPr>
              <w:autoSpaceDE w:val="0"/>
              <w:autoSpaceDN w:val="0"/>
              <w:adjustRightInd w:val="0"/>
              <w:rPr>
                <w:rFonts w:ascii="ＭＳ 明朝" w:hAnsi="ＭＳ 明朝"/>
                <w:szCs w:val="21"/>
              </w:rPr>
            </w:pPr>
          </w:p>
        </w:tc>
      </w:tr>
    </w:tbl>
    <w:p w14:paraId="148D50DA" w14:textId="77777777" w:rsidR="00282880" w:rsidRPr="00601043" w:rsidRDefault="00282880" w:rsidP="0017658F">
      <w:pPr>
        <w:autoSpaceDE w:val="0"/>
        <w:autoSpaceDN w:val="0"/>
        <w:adjustRightInd w:val="0"/>
        <w:ind w:left="630" w:hangingChars="300" w:hanging="630"/>
        <w:rPr>
          <w:rFonts w:ascii="ＭＳ 明朝" w:hAnsi="ＭＳ 明朝"/>
          <w:szCs w:val="21"/>
        </w:rPr>
      </w:pPr>
    </w:p>
    <w:p w14:paraId="0C6366F5" w14:textId="77777777" w:rsidR="00641F14" w:rsidRPr="00601043" w:rsidRDefault="00641F14" w:rsidP="0017658F">
      <w:pPr>
        <w:autoSpaceDE w:val="0"/>
        <w:autoSpaceDN w:val="0"/>
        <w:adjustRightInd w:val="0"/>
        <w:ind w:left="630" w:hangingChars="300" w:hanging="630"/>
        <w:rPr>
          <w:rFonts w:ascii="ＭＳ 明朝" w:hAnsi="ＭＳ 明朝"/>
          <w:szCs w:val="21"/>
        </w:rPr>
      </w:pPr>
    </w:p>
    <w:p w14:paraId="5C717B7A" w14:textId="77777777" w:rsidR="0017658F" w:rsidRPr="00601043" w:rsidRDefault="0017658F" w:rsidP="0017658F">
      <w:pPr>
        <w:autoSpaceDE w:val="0"/>
        <w:autoSpaceDN w:val="0"/>
        <w:adjustRightInd w:val="0"/>
        <w:ind w:left="630" w:hangingChars="300" w:hanging="630"/>
        <w:rPr>
          <w:rFonts w:ascii="ＭＳ 明朝" w:hAnsi="ＭＳ 明朝"/>
          <w:szCs w:val="21"/>
        </w:rPr>
      </w:pPr>
    </w:p>
    <w:p w14:paraId="089AD330" w14:textId="77777777" w:rsidR="00641F14" w:rsidRPr="00601043" w:rsidRDefault="00641F14" w:rsidP="0017658F">
      <w:pPr>
        <w:autoSpaceDE w:val="0"/>
        <w:autoSpaceDN w:val="0"/>
        <w:adjustRightInd w:val="0"/>
        <w:ind w:left="630" w:hangingChars="300" w:hanging="630"/>
        <w:rPr>
          <w:rFonts w:ascii="ＭＳ 明朝" w:hAnsi="ＭＳ 明朝"/>
          <w:szCs w:val="21"/>
        </w:rPr>
      </w:pPr>
    </w:p>
    <w:p w14:paraId="36A48013" w14:textId="77777777" w:rsidR="00641F14" w:rsidRPr="00601043" w:rsidRDefault="00641F14"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9520"/>
      </w:tblGrid>
      <w:tr w:rsidR="00282880" w:rsidRPr="00601043" w14:paraId="1E72CEE1" w14:textId="77777777" w:rsidTr="00641F14">
        <w:tc>
          <w:tcPr>
            <w:tcW w:w="9660" w:type="dxa"/>
            <w:tcBorders>
              <w:bottom w:val="dashed" w:sz="4" w:space="0" w:color="auto"/>
            </w:tcBorders>
          </w:tcPr>
          <w:p w14:paraId="5FD2361D" w14:textId="77777777" w:rsidR="00282880" w:rsidRPr="00601043"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601043">
              <w:rPr>
                <w:rFonts w:ascii="ＭＳ ゴシック" w:eastAsia="ＭＳ ゴシック" w:hAnsi="ＭＳ ゴシック" w:hint="eastAsia"/>
                <w:sz w:val="20"/>
                <w:szCs w:val="20"/>
              </w:rPr>
              <w:t xml:space="preserve">【記入上の注意事項】　　</w:t>
            </w:r>
            <w:r w:rsidR="00641F14" w:rsidRPr="00601043">
              <w:rPr>
                <w:rFonts w:ascii="ＭＳ ゴシック" w:eastAsia="ＭＳ ゴシック" w:hAnsi="ＭＳ ゴシック" w:hint="eastAsia"/>
                <w:sz w:val="20"/>
                <w:szCs w:val="20"/>
              </w:rPr>
              <w:t xml:space="preserve">　</w:t>
            </w:r>
            <w:r w:rsidRPr="00601043">
              <w:rPr>
                <w:rFonts w:ascii="ＭＳ ゴシック" w:eastAsia="ＭＳ ゴシック" w:hAnsi="ＭＳ ゴシック" w:hint="eastAsia"/>
                <w:sz w:val="20"/>
                <w:szCs w:val="20"/>
              </w:rPr>
              <w:t xml:space="preserve">　　　　　　　　　　　　　　　　※</w:t>
            </w:r>
            <w:r w:rsidR="00641F14" w:rsidRPr="00601043">
              <w:rPr>
                <w:rFonts w:ascii="ＭＳ ゴシック" w:eastAsia="ＭＳ ゴシック" w:hAnsi="ＭＳ ゴシック" w:hint="eastAsia"/>
                <w:sz w:val="20"/>
                <w:szCs w:val="20"/>
              </w:rPr>
              <w:t>この表</w:t>
            </w:r>
            <w:r w:rsidRPr="00601043">
              <w:rPr>
                <w:rFonts w:ascii="ＭＳ ゴシック" w:eastAsia="ＭＳ ゴシック" w:hAnsi="ＭＳ ゴシック" w:hint="eastAsia"/>
                <w:sz w:val="20"/>
                <w:szCs w:val="20"/>
              </w:rPr>
              <w:t>は、提出書類に記載不要です。</w:t>
            </w:r>
          </w:p>
        </w:tc>
      </w:tr>
      <w:tr w:rsidR="00282880" w:rsidRPr="00601043" w14:paraId="1E60096C" w14:textId="77777777" w:rsidTr="00641F14">
        <w:tc>
          <w:tcPr>
            <w:tcW w:w="9660" w:type="dxa"/>
            <w:tcBorders>
              <w:top w:val="dashed" w:sz="4" w:space="0" w:color="auto"/>
            </w:tcBorders>
          </w:tcPr>
          <w:p w14:paraId="35774722" w14:textId="09748717" w:rsidR="00282880" w:rsidRPr="00601043" w:rsidRDefault="00AD0460" w:rsidP="00AD0460">
            <w:pPr>
              <w:pStyle w:val="af4"/>
              <w:numPr>
                <w:ilvl w:val="0"/>
                <w:numId w:val="34"/>
              </w:numPr>
              <w:autoSpaceDE w:val="0"/>
              <w:autoSpaceDN w:val="0"/>
              <w:adjustRightInd w:val="0"/>
              <w:ind w:leftChars="0"/>
              <w:rPr>
                <w:rFonts w:ascii="ＭＳ ゴシック" w:eastAsia="ＭＳ ゴシック" w:hAnsi="ＭＳ ゴシック"/>
                <w:sz w:val="20"/>
                <w:szCs w:val="20"/>
              </w:rPr>
            </w:pPr>
            <w:r w:rsidRPr="00601043">
              <w:rPr>
                <w:rFonts w:ascii="ＭＳ ゴシック" w:eastAsia="ＭＳ ゴシック" w:hAnsi="ＭＳ ゴシック" w:hint="eastAsia"/>
                <w:sz w:val="20"/>
                <w:szCs w:val="20"/>
                <w:rPrChange w:id="143" w:author="松井 絵美子" w:date="2023-09-06T12:03:00Z">
                  <w:rPr>
                    <w:rFonts w:ascii="ＭＳ ゴシック" w:eastAsia="ＭＳ ゴシック" w:hAnsi="ＭＳ ゴシック" w:hint="eastAsia"/>
                    <w:sz w:val="20"/>
                    <w:szCs w:val="20"/>
                    <w:highlight w:val="yellow"/>
                  </w:rPr>
                </w:rPrChange>
              </w:rPr>
              <w:t>令和</w:t>
            </w:r>
            <w:del w:id="144" w:author="松井 絵美子" w:date="2024-08-06T11:54:00Z">
              <w:r w:rsidRPr="00F207CE" w:rsidDel="00F207CE">
                <w:rPr>
                  <w:rFonts w:ascii="ＭＳ ゴシック" w:eastAsia="ＭＳ ゴシック" w:hAnsi="ＭＳ ゴシック"/>
                  <w:color w:val="F79646" w:themeColor="accent6"/>
                  <w:sz w:val="20"/>
                  <w:szCs w:val="20"/>
                  <w:rPrChange w:id="145" w:author="松井 絵美子" w:date="2024-08-06T11:54:00Z">
                    <w:rPr>
                      <w:rFonts w:ascii="ＭＳ ゴシック" w:eastAsia="ＭＳ ゴシック" w:hAnsi="ＭＳ ゴシック"/>
                      <w:sz w:val="20"/>
                      <w:szCs w:val="20"/>
                      <w:highlight w:val="yellow"/>
                    </w:rPr>
                  </w:rPrChange>
                </w:rPr>
                <w:delText>4</w:delText>
              </w:r>
            </w:del>
            <w:ins w:id="146" w:author="松井 絵美子" w:date="2024-08-06T11:54:00Z">
              <w:r w:rsidR="00F207CE" w:rsidRPr="00F207CE">
                <w:rPr>
                  <w:rFonts w:ascii="ＭＳ ゴシック" w:eastAsia="ＭＳ ゴシック" w:hAnsi="ＭＳ ゴシック" w:hint="eastAsia"/>
                  <w:color w:val="F79646" w:themeColor="accent6"/>
                  <w:sz w:val="20"/>
                  <w:szCs w:val="20"/>
                  <w:rPrChange w:id="147" w:author="松井 絵美子" w:date="2024-08-06T11:54:00Z">
                    <w:rPr>
                      <w:rFonts w:ascii="ＭＳ ゴシック" w:eastAsia="ＭＳ ゴシック" w:hAnsi="ＭＳ ゴシック" w:hint="eastAsia"/>
                      <w:sz w:val="20"/>
                      <w:szCs w:val="20"/>
                    </w:rPr>
                  </w:rPrChange>
                </w:rPr>
                <w:t>5</w:t>
              </w:r>
            </w:ins>
            <w:r w:rsidR="00B352E0" w:rsidRPr="00601043">
              <w:rPr>
                <w:rFonts w:ascii="ＭＳ ゴシック" w:eastAsia="ＭＳ ゴシック" w:hAnsi="ＭＳ ゴシック" w:hint="eastAsia"/>
                <w:sz w:val="20"/>
                <w:szCs w:val="20"/>
                <w:rPrChange w:id="148" w:author="松井 絵美子" w:date="2023-09-06T12:03:00Z">
                  <w:rPr>
                    <w:rFonts w:ascii="ＭＳ ゴシック" w:eastAsia="ＭＳ ゴシック" w:hAnsi="ＭＳ ゴシック" w:hint="eastAsia"/>
                    <w:sz w:val="20"/>
                    <w:szCs w:val="20"/>
                    <w:highlight w:val="yellow"/>
                  </w:rPr>
                </w:rPrChange>
              </w:rPr>
              <w:t>年度以降の</w:t>
            </w:r>
            <w:r w:rsidRPr="00601043">
              <w:rPr>
                <w:rFonts w:ascii="ＭＳ ゴシック" w:eastAsia="ＭＳ ゴシック" w:hAnsi="ＭＳ ゴシック" w:hint="eastAsia"/>
                <w:sz w:val="20"/>
                <w:szCs w:val="20"/>
                <w:rPrChange w:id="149" w:author="松井 絵美子" w:date="2023-09-06T12:03:00Z">
                  <w:rPr>
                    <w:rFonts w:ascii="ＭＳ ゴシック" w:eastAsia="ＭＳ ゴシック" w:hAnsi="ＭＳ ゴシック" w:hint="eastAsia"/>
                    <w:sz w:val="20"/>
                    <w:szCs w:val="20"/>
                    <w:highlight w:val="yellow"/>
                  </w:rPr>
                </w:rPrChange>
              </w:rPr>
              <w:t>Ａ重油にかかる販売実績、製造実績又は</w:t>
            </w:r>
            <w:r w:rsidR="00537660" w:rsidRPr="00601043">
              <w:rPr>
                <w:rFonts w:ascii="ＭＳ ゴシック" w:eastAsia="ＭＳ ゴシック" w:hAnsi="ＭＳ ゴシック" w:hint="eastAsia"/>
                <w:sz w:val="20"/>
                <w:szCs w:val="20"/>
                <w:rPrChange w:id="150" w:author="松井 絵美子" w:date="2023-09-06T12:03:00Z">
                  <w:rPr>
                    <w:rFonts w:ascii="ＭＳ ゴシック" w:eastAsia="ＭＳ ゴシック" w:hAnsi="ＭＳ ゴシック" w:hint="eastAsia"/>
                    <w:sz w:val="20"/>
                    <w:szCs w:val="20"/>
                    <w:highlight w:val="yellow"/>
                  </w:rPr>
                </w:rPrChange>
              </w:rPr>
              <w:t>納入</w:t>
            </w:r>
            <w:r w:rsidR="00282880" w:rsidRPr="00601043">
              <w:rPr>
                <w:rFonts w:ascii="ＭＳ ゴシック" w:eastAsia="ＭＳ ゴシック" w:hAnsi="ＭＳ ゴシック" w:hint="eastAsia"/>
                <w:sz w:val="20"/>
                <w:szCs w:val="20"/>
                <w:rPrChange w:id="151" w:author="松井 絵美子" w:date="2023-09-06T12:03:00Z">
                  <w:rPr>
                    <w:rFonts w:ascii="ＭＳ ゴシック" w:eastAsia="ＭＳ ゴシック" w:hAnsi="ＭＳ ゴシック" w:hint="eastAsia"/>
                    <w:sz w:val="20"/>
                    <w:szCs w:val="20"/>
                    <w:highlight w:val="yellow"/>
                  </w:rPr>
                </w:rPrChange>
              </w:rPr>
              <w:t>実績</w:t>
            </w:r>
            <w:r w:rsidR="00673D0A" w:rsidRPr="00601043">
              <w:rPr>
                <w:rFonts w:ascii="ＭＳ ゴシック" w:eastAsia="ＭＳ ゴシック" w:hAnsi="ＭＳ ゴシック" w:hint="eastAsia"/>
                <w:sz w:val="20"/>
                <w:szCs w:val="20"/>
              </w:rPr>
              <w:t>を</w:t>
            </w:r>
            <w:r w:rsidR="00282880" w:rsidRPr="00601043">
              <w:rPr>
                <w:rFonts w:ascii="ＭＳ ゴシック" w:eastAsia="ＭＳ ゴシック" w:hAnsi="ＭＳ ゴシック" w:hint="eastAsia"/>
                <w:sz w:val="20"/>
                <w:szCs w:val="20"/>
              </w:rPr>
              <w:t>１件記載すること。</w:t>
            </w:r>
          </w:p>
          <w:p w14:paraId="3BF0C270" w14:textId="752D2724" w:rsidR="00282880" w:rsidRPr="00601043" w:rsidRDefault="00F207CE" w:rsidP="00AD0460">
            <w:pPr>
              <w:pStyle w:val="af4"/>
              <w:numPr>
                <w:ilvl w:val="0"/>
                <w:numId w:val="34"/>
              </w:numPr>
              <w:autoSpaceDE w:val="0"/>
              <w:autoSpaceDN w:val="0"/>
              <w:adjustRightInd w:val="0"/>
              <w:ind w:leftChars="0"/>
              <w:rPr>
                <w:rFonts w:ascii="ＭＳ ゴシック" w:eastAsia="ＭＳ ゴシック" w:hAnsi="ＭＳ ゴシック"/>
                <w:sz w:val="20"/>
                <w:szCs w:val="20"/>
              </w:rPr>
            </w:pPr>
            <w:ins w:id="152" w:author="松井 絵美子" w:date="2024-08-06T11:54:00Z">
              <w:r>
                <w:rPr>
                  <w:rFonts w:ascii="ＭＳ ゴシック" w:eastAsia="ＭＳ ゴシック" w:hAnsi="ＭＳ ゴシック" w:hint="eastAsia"/>
                  <w:sz w:val="20"/>
                  <w:szCs w:val="20"/>
                </w:rPr>
                <w:t>NEXCO</w:t>
              </w:r>
            </w:ins>
            <w:del w:id="153" w:author="松井 絵美子" w:date="2024-08-06T11:54:00Z">
              <w:r w:rsidR="009D20C0" w:rsidRPr="00601043" w:rsidDel="00F207CE">
                <w:rPr>
                  <w:rFonts w:ascii="ＭＳ ゴシック" w:eastAsia="ＭＳ ゴシック" w:hAnsi="ＭＳ ゴシック" w:hint="eastAsia"/>
                  <w:sz w:val="20"/>
                  <w:szCs w:val="20"/>
                </w:rPr>
                <w:delText>ＮＥＸＣＯ</w:delText>
              </w:r>
            </w:del>
            <w:r w:rsidR="009D20C0" w:rsidRPr="00601043">
              <w:rPr>
                <w:rFonts w:ascii="ＭＳ ゴシック" w:eastAsia="ＭＳ ゴシック" w:hAnsi="ＭＳ ゴシック" w:hint="eastAsia"/>
                <w:sz w:val="20"/>
                <w:szCs w:val="20"/>
              </w:rPr>
              <w:t>東日本</w:t>
            </w:r>
            <w:r w:rsidR="00673D0A" w:rsidRPr="00601043">
              <w:rPr>
                <w:rFonts w:ascii="ＭＳ ゴシック" w:eastAsia="ＭＳ ゴシック" w:hAnsi="ＭＳ ゴシック" w:hint="eastAsia"/>
                <w:sz w:val="20"/>
                <w:szCs w:val="20"/>
              </w:rPr>
              <w:t>の発注にかか</w:t>
            </w:r>
            <w:r w:rsidR="009D20C0" w:rsidRPr="00601043">
              <w:rPr>
                <w:rFonts w:ascii="ＭＳ ゴシック" w:eastAsia="ＭＳ ゴシック" w:hAnsi="ＭＳ ゴシック" w:hint="eastAsia"/>
                <w:sz w:val="20"/>
                <w:szCs w:val="20"/>
              </w:rPr>
              <w:t>る</w:t>
            </w:r>
            <w:r w:rsidR="00AD0460" w:rsidRPr="00601043">
              <w:rPr>
                <w:rFonts w:ascii="ＭＳ ゴシック" w:eastAsia="ＭＳ ゴシック" w:hAnsi="ＭＳ ゴシック" w:hint="eastAsia"/>
                <w:sz w:val="20"/>
                <w:szCs w:val="20"/>
                <w:rPrChange w:id="154" w:author="松井 絵美子" w:date="2023-09-06T12:03:00Z">
                  <w:rPr>
                    <w:rFonts w:ascii="ＭＳ ゴシック" w:eastAsia="ＭＳ ゴシック" w:hAnsi="ＭＳ ゴシック" w:hint="eastAsia"/>
                    <w:sz w:val="20"/>
                    <w:szCs w:val="20"/>
                    <w:highlight w:val="yellow"/>
                  </w:rPr>
                </w:rPrChange>
              </w:rPr>
              <w:t>販売実績、製造実績又は</w:t>
            </w:r>
            <w:r w:rsidR="007E5316" w:rsidRPr="00601043">
              <w:rPr>
                <w:rFonts w:ascii="ＭＳ ゴシック" w:eastAsia="ＭＳ ゴシック" w:hAnsi="ＭＳ ゴシック" w:hint="eastAsia"/>
                <w:sz w:val="20"/>
                <w:szCs w:val="20"/>
                <w:rPrChange w:id="155" w:author="松井 絵美子" w:date="2023-09-06T12:03:00Z">
                  <w:rPr>
                    <w:rFonts w:ascii="ＭＳ ゴシック" w:eastAsia="ＭＳ ゴシック" w:hAnsi="ＭＳ ゴシック" w:hint="eastAsia"/>
                    <w:sz w:val="20"/>
                    <w:szCs w:val="20"/>
                    <w:highlight w:val="yellow"/>
                  </w:rPr>
                </w:rPrChange>
              </w:rPr>
              <w:t>納入実績</w:t>
            </w:r>
            <w:r w:rsidR="00282880" w:rsidRPr="00601043">
              <w:rPr>
                <w:rFonts w:ascii="ＭＳ ゴシック" w:eastAsia="ＭＳ ゴシック" w:hAnsi="ＭＳ ゴシック" w:hint="eastAsia"/>
                <w:sz w:val="20"/>
                <w:szCs w:val="20"/>
              </w:rPr>
              <w:t>がある場合は、優先的に記載</w:t>
            </w:r>
            <w:del w:id="156" w:author="松井 絵美子" w:date="2024-08-06T11:55:00Z">
              <w:r w:rsidR="00281F56" w:rsidRPr="00601043" w:rsidDel="00F207CE">
                <w:rPr>
                  <w:rFonts w:ascii="ＭＳ ゴシック" w:eastAsia="ＭＳ ゴシック" w:hAnsi="ＭＳ ゴシック" w:hint="eastAsia"/>
                  <w:sz w:val="20"/>
                  <w:szCs w:val="20"/>
                </w:rPr>
                <w:delText xml:space="preserve">　　</w:delText>
              </w:r>
            </w:del>
            <w:r w:rsidR="00282880" w:rsidRPr="00601043">
              <w:rPr>
                <w:rFonts w:ascii="ＭＳ ゴシック" w:eastAsia="ＭＳ ゴシック" w:hAnsi="ＭＳ ゴシック" w:hint="eastAsia"/>
                <w:sz w:val="20"/>
                <w:szCs w:val="20"/>
              </w:rPr>
              <w:t>すること。</w:t>
            </w:r>
          </w:p>
        </w:tc>
      </w:tr>
      <w:tr w:rsidR="00282880" w:rsidRPr="00601043" w14:paraId="37F023C0" w14:textId="77777777" w:rsidTr="00641F14">
        <w:tc>
          <w:tcPr>
            <w:tcW w:w="9660" w:type="dxa"/>
            <w:tcBorders>
              <w:bottom w:val="dashed" w:sz="4" w:space="0" w:color="auto"/>
            </w:tcBorders>
          </w:tcPr>
          <w:p w14:paraId="655639B1" w14:textId="77777777" w:rsidR="00282880" w:rsidRPr="00601043"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601043">
              <w:rPr>
                <w:rFonts w:ascii="ＭＳ ゴシック" w:eastAsia="ＭＳ ゴシック" w:hAnsi="ＭＳ ゴシック" w:hint="eastAsia"/>
                <w:sz w:val="20"/>
                <w:szCs w:val="20"/>
              </w:rPr>
              <w:t>【添付書類】</w:t>
            </w:r>
          </w:p>
        </w:tc>
      </w:tr>
      <w:tr w:rsidR="00282880" w:rsidRPr="00601043" w14:paraId="1E2EDCD8" w14:textId="77777777" w:rsidTr="00641F14">
        <w:tc>
          <w:tcPr>
            <w:tcW w:w="9660" w:type="dxa"/>
            <w:tcBorders>
              <w:top w:val="dashed" w:sz="4" w:space="0" w:color="auto"/>
            </w:tcBorders>
          </w:tcPr>
          <w:p w14:paraId="12985E89" w14:textId="4D977C73" w:rsidR="00282880" w:rsidRPr="00F207CE" w:rsidRDefault="00282880" w:rsidP="00F207CE">
            <w:pPr>
              <w:pStyle w:val="af4"/>
              <w:numPr>
                <w:ilvl w:val="0"/>
                <w:numId w:val="37"/>
              </w:numPr>
              <w:autoSpaceDE w:val="0"/>
              <w:autoSpaceDN w:val="0"/>
              <w:adjustRightInd w:val="0"/>
              <w:ind w:leftChars="0"/>
              <w:rPr>
                <w:rFonts w:asciiTheme="majorEastAsia" w:eastAsiaTheme="majorEastAsia" w:hAnsiTheme="majorEastAsia"/>
                <w:sz w:val="20"/>
                <w:szCs w:val="20"/>
                <w:rPrChange w:id="157" w:author="松井 絵美子" w:date="2024-08-06T11:57:00Z">
                  <w:rPr>
                    <w:rFonts w:asciiTheme="majorEastAsia" w:eastAsiaTheme="majorEastAsia" w:hAnsiTheme="majorEastAsia"/>
                  </w:rPr>
                </w:rPrChange>
              </w:rPr>
              <w:pPrChange w:id="158" w:author="松井 絵美子" w:date="2024-08-06T11:57:00Z">
                <w:pPr>
                  <w:autoSpaceDE w:val="0"/>
                  <w:autoSpaceDN w:val="0"/>
                  <w:adjustRightInd w:val="0"/>
                  <w:ind w:left="420" w:hangingChars="200" w:hanging="420"/>
                </w:pPr>
              </w:pPrChange>
            </w:pPr>
            <w:del w:id="159" w:author="松井 絵美子" w:date="2024-08-06T11:57:00Z">
              <w:r w:rsidRPr="00F207CE" w:rsidDel="00F207CE">
                <w:rPr>
                  <w:rFonts w:ascii="ＭＳ ゴシック" w:eastAsia="ＭＳ ゴシック" w:hAnsi="ＭＳ ゴシック" w:hint="eastAsia"/>
                  <w:sz w:val="20"/>
                  <w:szCs w:val="20"/>
                  <w:rPrChange w:id="160" w:author="松井 絵美子" w:date="2024-08-06T11:57:00Z">
                    <w:rPr>
                      <w:rFonts w:hint="eastAsia"/>
                    </w:rPr>
                  </w:rPrChange>
                </w:rPr>
                <w:delText xml:space="preserve">　①</w:delText>
              </w:r>
              <w:r w:rsidRPr="00F207CE" w:rsidDel="00F207CE">
                <w:rPr>
                  <w:rFonts w:ascii="ＭＳ ゴシック" w:eastAsia="ＭＳ ゴシック" w:hAnsi="ＭＳ ゴシック" w:hint="eastAsia"/>
                  <w:sz w:val="20"/>
                  <w:szCs w:val="20"/>
                  <w:rPrChange w:id="161" w:author="松井 絵美子" w:date="2024-08-06T11:57:00Z">
                    <w:rPr>
                      <w:rFonts w:hint="eastAsia"/>
                    </w:rPr>
                  </w:rPrChange>
                </w:rPr>
                <w:delText xml:space="preserve">　</w:delText>
              </w:r>
            </w:del>
            <w:r w:rsidR="00094F91" w:rsidRPr="00F207CE">
              <w:rPr>
                <w:rFonts w:ascii="ＭＳ ゴシック" w:eastAsia="ＭＳ ゴシック" w:hAnsi="ＭＳ ゴシック" w:hint="eastAsia"/>
                <w:sz w:val="20"/>
                <w:szCs w:val="20"/>
                <w:rPrChange w:id="162" w:author="松井 絵美子" w:date="2024-08-06T11:57:00Z">
                  <w:rPr>
                    <w:rFonts w:hint="eastAsia"/>
                  </w:rPr>
                </w:rPrChange>
              </w:rPr>
              <w:t>記載した契約の契約書</w:t>
            </w:r>
            <w:r w:rsidR="009D20C0" w:rsidRPr="00F207CE">
              <w:rPr>
                <w:rFonts w:ascii="ＭＳ ゴシック" w:eastAsia="ＭＳ ゴシック" w:hAnsi="ＭＳ ゴシック" w:hint="eastAsia"/>
                <w:sz w:val="20"/>
                <w:szCs w:val="20"/>
                <w:rPrChange w:id="163" w:author="松井 絵美子" w:date="2024-08-06T11:57:00Z">
                  <w:rPr>
                    <w:rFonts w:hint="eastAsia"/>
                  </w:rPr>
                </w:rPrChange>
              </w:rPr>
              <w:t>その他契約締結を証する書面</w:t>
            </w:r>
            <w:r w:rsidR="00094F91" w:rsidRPr="00F207CE">
              <w:rPr>
                <w:rFonts w:ascii="ＭＳ ゴシック" w:eastAsia="ＭＳ ゴシック" w:hAnsi="ＭＳ ゴシック" w:hint="eastAsia"/>
                <w:sz w:val="20"/>
                <w:szCs w:val="20"/>
                <w:rPrChange w:id="164" w:author="松井 絵美子" w:date="2024-08-06T11:57:00Z">
                  <w:rPr>
                    <w:rFonts w:hint="eastAsia"/>
                  </w:rPr>
                </w:rPrChange>
              </w:rPr>
              <w:t>について、</w:t>
            </w:r>
            <w:r w:rsidRPr="00F207CE">
              <w:rPr>
                <w:rFonts w:ascii="ＭＳ ゴシック" w:eastAsia="ＭＳ ゴシック" w:hAnsi="ＭＳ ゴシック" w:hint="eastAsia"/>
                <w:sz w:val="20"/>
                <w:szCs w:val="20"/>
                <w:rPrChange w:id="165" w:author="松井 絵美子" w:date="2024-08-06T11:57:00Z">
                  <w:rPr>
                    <w:rFonts w:hint="eastAsia"/>
                  </w:rPr>
                </w:rPrChange>
              </w:rPr>
              <w:t>契約件名</w:t>
            </w:r>
            <w:r w:rsidR="00D10294" w:rsidRPr="00F207CE">
              <w:rPr>
                <w:rFonts w:ascii="ＭＳ ゴシック" w:eastAsia="ＭＳ ゴシック" w:hAnsi="ＭＳ ゴシック" w:hint="eastAsia"/>
                <w:sz w:val="20"/>
                <w:szCs w:val="20"/>
                <w:rPrChange w:id="166" w:author="松井 絵美子" w:date="2024-08-06T11:57:00Z">
                  <w:rPr>
                    <w:rFonts w:hint="eastAsia"/>
                  </w:rPr>
                </w:rPrChange>
              </w:rPr>
              <w:t>、契約金額</w:t>
            </w:r>
            <w:r w:rsidRPr="00F207CE">
              <w:rPr>
                <w:rFonts w:ascii="ＭＳ ゴシック" w:eastAsia="ＭＳ ゴシック" w:hAnsi="ＭＳ ゴシック" w:hint="eastAsia"/>
                <w:sz w:val="20"/>
                <w:szCs w:val="20"/>
                <w:rPrChange w:id="167" w:author="松井 絵美子" w:date="2024-08-06T11:57:00Z">
                  <w:rPr>
                    <w:rFonts w:hint="eastAsia"/>
                  </w:rPr>
                </w:rPrChange>
              </w:rPr>
              <w:t>、契約期間、数量</w:t>
            </w:r>
            <w:r w:rsidR="007E5316" w:rsidRPr="00F207CE">
              <w:rPr>
                <w:rFonts w:ascii="ＭＳ ゴシック" w:eastAsia="ＭＳ ゴシック" w:hAnsi="ＭＳ ゴシック" w:hint="eastAsia"/>
                <w:sz w:val="20"/>
                <w:szCs w:val="20"/>
                <w:rPrChange w:id="168" w:author="松井 絵美子" w:date="2024-08-06T11:57:00Z">
                  <w:rPr>
                    <w:rFonts w:hint="eastAsia"/>
                  </w:rPr>
                </w:rPrChange>
              </w:rPr>
              <w:t>又は内容</w:t>
            </w:r>
            <w:r w:rsidRPr="00F207CE">
              <w:rPr>
                <w:rFonts w:ascii="ＭＳ ゴシック" w:eastAsia="ＭＳ ゴシック" w:hAnsi="ＭＳ ゴシック" w:hint="eastAsia"/>
                <w:sz w:val="20"/>
                <w:szCs w:val="20"/>
                <w:rPrChange w:id="169" w:author="松井 絵美子" w:date="2024-08-06T11:57:00Z">
                  <w:rPr>
                    <w:rFonts w:hint="eastAsia"/>
                  </w:rPr>
                </w:rPrChange>
              </w:rPr>
              <w:t>が記載された部分の写しを添付すること。</w:t>
            </w:r>
            <w:r w:rsidR="00EA3022" w:rsidRPr="00F207CE">
              <w:rPr>
                <w:rFonts w:asciiTheme="majorEastAsia" w:eastAsiaTheme="majorEastAsia" w:hAnsiTheme="majorEastAsia" w:hint="eastAsia"/>
                <w:sz w:val="20"/>
                <w:szCs w:val="20"/>
                <w:rPrChange w:id="170" w:author="松井 絵美子" w:date="2024-08-06T11:57:00Z">
                  <w:rPr>
                    <w:rFonts w:asciiTheme="majorEastAsia" w:eastAsiaTheme="majorEastAsia" w:hAnsiTheme="majorEastAsia" w:hint="eastAsia"/>
                  </w:rPr>
                </w:rPrChange>
              </w:rPr>
              <w:t>契約書</w:t>
            </w:r>
            <w:r w:rsidR="009D20C0" w:rsidRPr="00F207CE">
              <w:rPr>
                <w:rFonts w:asciiTheme="majorEastAsia" w:eastAsiaTheme="majorEastAsia" w:hAnsiTheme="majorEastAsia" w:hint="eastAsia"/>
                <w:sz w:val="20"/>
                <w:szCs w:val="20"/>
                <w:rPrChange w:id="171" w:author="松井 絵美子" w:date="2024-08-06T11:57:00Z">
                  <w:rPr>
                    <w:rFonts w:asciiTheme="majorEastAsia" w:eastAsiaTheme="majorEastAsia" w:hAnsiTheme="majorEastAsia" w:hint="eastAsia"/>
                  </w:rPr>
                </w:rPrChange>
              </w:rPr>
              <w:t>等</w:t>
            </w:r>
            <w:r w:rsidR="00EA3022" w:rsidRPr="00F207CE">
              <w:rPr>
                <w:rFonts w:asciiTheme="majorEastAsia" w:eastAsiaTheme="majorEastAsia" w:hAnsiTheme="majorEastAsia" w:hint="eastAsia"/>
                <w:sz w:val="20"/>
                <w:szCs w:val="20"/>
                <w:rPrChange w:id="172" w:author="松井 絵美子" w:date="2024-08-06T11:57:00Z">
                  <w:rPr>
                    <w:rFonts w:asciiTheme="majorEastAsia" w:eastAsiaTheme="majorEastAsia" w:hAnsiTheme="majorEastAsia" w:hint="eastAsia"/>
                  </w:rPr>
                </w:rPrChange>
              </w:rPr>
              <w:t>のみではこれら情報が確認できない場合は、あわせて仕様書等の該当部分の写し等も添付すること。</w:t>
            </w:r>
          </w:p>
          <w:p w14:paraId="7A6F62D1" w14:textId="77777777" w:rsidR="009D20C0" w:rsidRPr="00601043" w:rsidRDefault="009D20C0" w:rsidP="009D20C0">
            <w:pPr>
              <w:autoSpaceDE w:val="0"/>
              <w:autoSpaceDN w:val="0"/>
              <w:adjustRightInd w:val="0"/>
              <w:ind w:leftChars="100" w:left="410" w:hangingChars="100" w:hanging="200"/>
              <w:rPr>
                <w:rFonts w:ascii="ＭＳ ゴシック" w:eastAsia="ＭＳ ゴシック" w:hAnsi="ＭＳ ゴシック"/>
                <w:sz w:val="20"/>
                <w:szCs w:val="20"/>
              </w:rPr>
            </w:pPr>
            <w:r w:rsidRPr="00601043">
              <w:rPr>
                <w:rFonts w:asciiTheme="majorEastAsia" w:eastAsiaTheme="majorEastAsia" w:hAnsiTheme="majorEastAsia" w:hint="eastAsia"/>
                <w:sz w:val="20"/>
                <w:szCs w:val="20"/>
              </w:rPr>
              <w:t>②</w:t>
            </w:r>
            <w:del w:id="173" w:author="松井 絵美子" w:date="2024-08-06T11:57:00Z">
              <w:r w:rsidRPr="00601043" w:rsidDel="00F207CE">
                <w:rPr>
                  <w:rFonts w:asciiTheme="majorEastAsia" w:eastAsiaTheme="majorEastAsia" w:hAnsiTheme="majorEastAsia" w:hint="eastAsia"/>
                  <w:sz w:val="20"/>
                  <w:szCs w:val="20"/>
                </w:rPr>
                <w:delText xml:space="preserve">　</w:delText>
              </w:r>
            </w:del>
            <w:r w:rsidRPr="00601043">
              <w:rPr>
                <w:rFonts w:asciiTheme="majorEastAsia" w:eastAsiaTheme="majorEastAsia" w:hAnsiTheme="majorEastAsia" w:hint="eastAsia"/>
                <w:sz w:val="20"/>
                <w:szCs w:val="20"/>
              </w:rPr>
              <w:t>「契約書その他契約締結を証する書面」とは、契約書のほか、注文書及び注文請書の写し、その他契約締結の証として当事者間で取り交わされる書面をいう。</w:t>
            </w:r>
          </w:p>
        </w:tc>
      </w:tr>
    </w:tbl>
    <w:p w14:paraId="06DB1A1F" w14:textId="77777777" w:rsidR="009910F9" w:rsidRPr="00601043" w:rsidRDefault="009910F9">
      <w:pPr>
        <w:widowControl/>
        <w:jc w:val="left"/>
        <w:rPr>
          <w:rFonts w:ascii="ＭＳ 明朝" w:hAnsi="ＭＳ 明朝"/>
          <w:szCs w:val="21"/>
        </w:rPr>
      </w:pPr>
      <w:r w:rsidRPr="00601043">
        <w:rPr>
          <w:rFonts w:ascii="ＭＳ 明朝" w:hAnsi="ＭＳ 明朝"/>
          <w:szCs w:val="21"/>
        </w:rPr>
        <w:br w:type="page"/>
      </w:r>
    </w:p>
    <w:p w14:paraId="1E85CDF6" w14:textId="345E60B6" w:rsidR="009D20C0" w:rsidRPr="00601043" w:rsidDel="00F207CE" w:rsidRDefault="009D20C0" w:rsidP="0063565A">
      <w:pPr>
        <w:autoSpaceDE w:val="0"/>
        <w:autoSpaceDN w:val="0"/>
        <w:adjustRightInd w:val="0"/>
        <w:ind w:left="630" w:hangingChars="300" w:hanging="630"/>
        <w:jc w:val="left"/>
        <w:rPr>
          <w:del w:id="174" w:author="松井 絵美子" w:date="2024-08-06T11:56:00Z"/>
          <w:rFonts w:ascii="ＭＳ 明朝" w:hAnsi="ＭＳ 明朝"/>
          <w:szCs w:val="21"/>
        </w:rPr>
      </w:pPr>
    </w:p>
    <w:p w14:paraId="0E3B20C6" w14:textId="77777777" w:rsidR="002A5CCF" w:rsidRPr="00601043" w:rsidRDefault="002A5CCF" w:rsidP="002A5CCF">
      <w:pPr>
        <w:adjustRightInd w:val="0"/>
        <w:jc w:val="right"/>
        <w:rPr>
          <w:rFonts w:ascii="ＭＳ 明朝" w:hAnsi="ＭＳ 明朝"/>
          <w:szCs w:val="21"/>
        </w:rPr>
      </w:pPr>
      <w:r w:rsidRPr="00601043">
        <w:rPr>
          <w:rFonts w:ascii="ＭＳ 明朝" w:hAnsi="ＭＳ 明朝" w:hint="eastAsia"/>
          <w:szCs w:val="21"/>
        </w:rPr>
        <w:t>競争参加資格確認申請書様式</w:t>
      </w:r>
      <w:r w:rsidRPr="00601043">
        <w:rPr>
          <w:rFonts w:ascii="ＭＳ 明朝" w:hAnsi="ＭＳ 明朝" w:hint="eastAsia"/>
          <w:szCs w:val="21"/>
          <w:rPrChange w:id="175" w:author="松井 絵美子" w:date="2023-09-06T12:03:00Z">
            <w:rPr>
              <w:rFonts w:ascii="ＭＳ 明朝" w:hAnsi="ＭＳ 明朝" w:hint="eastAsia"/>
              <w:szCs w:val="21"/>
              <w:highlight w:val="yellow"/>
            </w:rPr>
          </w:rPrChange>
        </w:rPr>
        <w:t>３</w:t>
      </w:r>
    </w:p>
    <w:p w14:paraId="0D650D92" w14:textId="77777777" w:rsidR="00641F14" w:rsidRDefault="00641F14" w:rsidP="0017658F">
      <w:pPr>
        <w:autoSpaceDE w:val="0"/>
        <w:autoSpaceDN w:val="0"/>
        <w:adjustRightInd w:val="0"/>
        <w:ind w:left="630" w:hangingChars="300" w:hanging="630"/>
        <w:rPr>
          <w:ins w:id="176" w:author="松井 絵美子" w:date="2024-08-06T11:56:00Z"/>
          <w:rFonts w:ascii="ＭＳ 明朝" w:hAnsi="ＭＳ 明朝"/>
          <w:szCs w:val="21"/>
        </w:rPr>
      </w:pPr>
    </w:p>
    <w:p w14:paraId="796D89AE" w14:textId="77777777" w:rsidR="00F207CE" w:rsidRPr="00601043" w:rsidRDefault="00F207CE" w:rsidP="0017658F">
      <w:pPr>
        <w:autoSpaceDE w:val="0"/>
        <w:autoSpaceDN w:val="0"/>
        <w:adjustRightInd w:val="0"/>
        <w:ind w:left="630" w:hangingChars="300" w:hanging="630"/>
        <w:rPr>
          <w:rFonts w:ascii="ＭＳ 明朝" w:hAnsi="ＭＳ 明朝" w:hint="eastAsia"/>
          <w:szCs w:val="21"/>
          <w:rPrChange w:id="177" w:author="松井 絵美子" w:date="2023-09-06T12:03:00Z">
            <w:rPr>
              <w:rFonts w:ascii="ＭＳ 明朝" w:hAnsi="ＭＳ 明朝"/>
              <w:szCs w:val="21"/>
              <w:highlight w:val="yellow"/>
            </w:rPr>
          </w:rPrChange>
        </w:rPr>
      </w:pPr>
    </w:p>
    <w:p w14:paraId="78C65202" w14:textId="30EBCCD4" w:rsidR="00282880" w:rsidRPr="00601043" w:rsidRDefault="001A70B4" w:rsidP="0017658F">
      <w:pPr>
        <w:autoSpaceDE w:val="0"/>
        <w:autoSpaceDN w:val="0"/>
        <w:adjustRightInd w:val="0"/>
        <w:ind w:left="630" w:hangingChars="300" w:hanging="630"/>
        <w:jc w:val="center"/>
        <w:rPr>
          <w:rFonts w:ascii="ＭＳ 明朝" w:hAnsi="ＭＳ 明朝"/>
          <w:szCs w:val="21"/>
        </w:rPr>
      </w:pPr>
      <w:r w:rsidRPr="00601043">
        <w:rPr>
          <w:rFonts w:ascii="ＭＳ 明朝" w:hAnsi="ＭＳ 明朝" w:hint="eastAsia"/>
          <w:szCs w:val="21"/>
          <w:rPrChange w:id="178" w:author="松井 絵美子" w:date="2023-09-06T12:03:00Z">
            <w:rPr>
              <w:rFonts w:ascii="ＭＳ 明朝" w:hAnsi="ＭＳ 明朝" w:hint="eastAsia"/>
              <w:szCs w:val="21"/>
              <w:highlight w:val="yellow"/>
            </w:rPr>
          </w:rPrChange>
        </w:rPr>
        <w:t>燃料貯蔵所</w:t>
      </w:r>
      <w:r w:rsidR="00641F14" w:rsidRPr="00601043">
        <w:rPr>
          <w:rFonts w:ascii="ＭＳ 明朝" w:hAnsi="ＭＳ 明朝" w:hint="eastAsia"/>
          <w:szCs w:val="21"/>
          <w:rPrChange w:id="179" w:author="松井 絵美子" w:date="2023-09-06T12:03:00Z">
            <w:rPr>
              <w:rFonts w:ascii="ＭＳ 明朝" w:hAnsi="ＭＳ 明朝" w:hint="eastAsia"/>
              <w:szCs w:val="21"/>
              <w:highlight w:val="yellow"/>
            </w:rPr>
          </w:rPrChange>
        </w:rPr>
        <w:t>一覧</w:t>
      </w:r>
    </w:p>
    <w:p w14:paraId="6B450ADD" w14:textId="77777777" w:rsidR="00641F14" w:rsidRPr="00601043" w:rsidRDefault="00641F14" w:rsidP="0017658F">
      <w:pPr>
        <w:autoSpaceDE w:val="0"/>
        <w:autoSpaceDN w:val="0"/>
        <w:adjustRightInd w:val="0"/>
        <w:ind w:left="630" w:hangingChars="300" w:hanging="630"/>
        <w:rPr>
          <w:rFonts w:ascii="ＭＳ 明朝" w:hAnsi="ＭＳ 明朝"/>
          <w:szCs w:val="21"/>
        </w:rPr>
      </w:pPr>
    </w:p>
    <w:p w14:paraId="52BEAF1A" w14:textId="77777777" w:rsidR="00641F14" w:rsidRPr="00601043" w:rsidRDefault="00641F14" w:rsidP="0017658F">
      <w:pPr>
        <w:autoSpaceDE w:val="0"/>
        <w:autoSpaceDN w:val="0"/>
        <w:adjustRightInd w:val="0"/>
        <w:ind w:left="630" w:hangingChars="300" w:hanging="630"/>
        <w:rPr>
          <w:rFonts w:ascii="ＭＳ 明朝" w:hAnsi="ＭＳ 明朝"/>
          <w:szCs w:val="21"/>
          <w:u w:val="single"/>
        </w:rPr>
      </w:pPr>
      <w:r w:rsidRPr="00601043">
        <w:rPr>
          <w:rFonts w:ascii="ＭＳ 明朝" w:hAnsi="ＭＳ 明朝" w:hint="eastAsia"/>
          <w:szCs w:val="21"/>
          <w:u w:val="single"/>
        </w:rPr>
        <w:t xml:space="preserve">（会社名）　　　　　　　　　　　　　　　　</w:t>
      </w:r>
    </w:p>
    <w:p w14:paraId="78506B28" w14:textId="77777777" w:rsidR="00282880" w:rsidRPr="00601043" w:rsidRDefault="00282880" w:rsidP="0017658F">
      <w:pPr>
        <w:autoSpaceDE w:val="0"/>
        <w:autoSpaceDN w:val="0"/>
        <w:adjustRightInd w:val="0"/>
        <w:ind w:left="630" w:hangingChars="300" w:hanging="630"/>
        <w:rPr>
          <w:rFonts w:ascii="ＭＳ 明朝" w:hAnsi="ＭＳ 明朝"/>
          <w:szCs w:val="21"/>
        </w:rPr>
      </w:pPr>
    </w:p>
    <w:p w14:paraId="402BE141" w14:textId="6F70ABA9" w:rsidR="00641F14" w:rsidRPr="00601043" w:rsidRDefault="009D20C0" w:rsidP="001A70B4">
      <w:pPr>
        <w:pStyle w:val="af4"/>
        <w:numPr>
          <w:ilvl w:val="0"/>
          <w:numId w:val="35"/>
        </w:numPr>
        <w:autoSpaceDE w:val="0"/>
        <w:autoSpaceDN w:val="0"/>
        <w:adjustRightInd w:val="0"/>
        <w:ind w:leftChars="0"/>
        <w:rPr>
          <w:rFonts w:ascii="ＭＳ 明朝" w:hAnsi="ＭＳ 明朝"/>
          <w:szCs w:val="21"/>
        </w:rPr>
      </w:pPr>
      <w:r w:rsidRPr="00601043">
        <w:rPr>
          <w:rFonts w:ascii="ＭＳ 明朝" w:hAnsi="ＭＳ 明朝" w:hint="eastAsia"/>
          <w:szCs w:val="21"/>
        </w:rPr>
        <w:t>指定</w:t>
      </w:r>
      <w:r w:rsidR="00641F14" w:rsidRPr="00601043">
        <w:rPr>
          <w:rFonts w:ascii="ＭＳ 明朝" w:hAnsi="ＭＳ 明朝" w:hint="eastAsia"/>
          <w:szCs w:val="21"/>
        </w:rPr>
        <w:t>納入場所：</w:t>
      </w:r>
      <w:r w:rsidR="001A70B4" w:rsidRPr="00601043">
        <w:rPr>
          <w:rFonts w:ascii="ＭＳ 明朝" w:hAnsi="ＭＳ 明朝" w:hint="eastAsia"/>
          <w:szCs w:val="21"/>
          <w:rPrChange w:id="180" w:author="松井 絵美子" w:date="2023-09-06T12:03:00Z">
            <w:rPr>
              <w:rFonts w:ascii="ＭＳ 明朝" w:hAnsi="ＭＳ 明朝" w:hint="eastAsia"/>
              <w:szCs w:val="21"/>
              <w:highlight w:val="yellow"/>
            </w:rPr>
          </w:rPrChange>
        </w:rPr>
        <w:t>妙高高原インターチェンジ電気室</w:t>
      </w:r>
    </w:p>
    <w:tbl>
      <w:tblPr>
        <w:tblStyle w:val="af5"/>
        <w:tblW w:w="0" w:type="auto"/>
        <w:tblInd w:w="108" w:type="dxa"/>
        <w:tblLook w:val="04A0" w:firstRow="1" w:lastRow="0" w:firstColumn="1" w:lastColumn="0" w:noHBand="0" w:noVBand="1"/>
      </w:tblPr>
      <w:tblGrid>
        <w:gridCol w:w="1763"/>
        <w:gridCol w:w="7757"/>
      </w:tblGrid>
      <w:tr w:rsidR="00CF0351" w:rsidRPr="00601043" w14:paraId="65C6FDBB" w14:textId="77777777" w:rsidTr="005348A3">
        <w:trPr>
          <w:trHeight w:val="571"/>
        </w:trPr>
        <w:tc>
          <w:tcPr>
            <w:tcW w:w="1785" w:type="dxa"/>
            <w:vAlign w:val="center"/>
          </w:tcPr>
          <w:p w14:paraId="6E6D610A" w14:textId="53425A92" w:rsidR="00641F14" w:rsidRPr="00601043" w:rsidRDefault="001A70B4" w:rsidP="00A96448">
            <w:pPr>
              <w:autoSpaceDE w:val="0"/>
              <w:autoSpaceDN w:val="0"/>
              <w:adjustRightInd w:val="0"/>
              <w:jc w:val="center"/>
              <w:rPr>
                <w:rFonts w:ascii="ＭＳ 明朝" w:hAnsi="ＭＳ 明朝"/>
                <w:szCs w:val="21"/>
              </w:rPr>
            </w:pPr>
            <w:r w:rsidRPr="00601043">
              <w:rPr>
                <w:rFonts w:ascii="ＭＳ 明朝" w:hAnsi="ＭＳ 明朝" w:hint="eastAsia"/>
                <w:szCs w:val="21"/>
              </w:rPr>
              <w:t>燃料貯蔵所</w:t>
            </w:r>
            <w:r w:rsidR="00641F14" w:rsidRPr="00601043">
              <w:rPr>
                <w:rFonts w:ascii="ＭＳ 明朝" w:hAnsi="ＭＳ 明朝" w:hint="eastAsia"/>
                <w:szCs w:val="21"/>
              </w:rPr>
              <w:t>名</w:t>
            </w:r>
          </w:p>
        </w:tc>
        <w:tc>
          <w:tcPr>
            <w:tcW w:w="7875" w:type="dxa"/>
            <w:vAlign w:val="center"/>
          </w:tcPr>
          <w:p w14:paraId="7530A215" w14:textId="77777777" w:rsidR="00641F14" w:rsidRPr="00601043" w:rsidRDefault="00641F14" w:rsidP="0017658F">
            <w:pPr>
              <w:autoSpaceDE w:val="0"/>
              <w:autoSpaceDN w:val="0"/>
              <w:adjustRightInd w:val="0"/>
              <w:rPr>
                <w:rFonts w:ascii="ＭＳ 明朝" w:hAnsi="ＭＳ 明朝"/>
                <w:szCs w:val="21"/>
              </w:rPr>
            </w:pPr>
          </w:p>
        </w:tc>
      </w:tr>
      <w:tr w:rsidR="00CF0351" w:rsidRPr="00601043" w14:paraId="356B46F9" w14:textId="77777777" w:rsidTr="005348A3">
        <w:trPr>
          <w:trHeight w:val="564"/>
        </w:trPr>
        <w:tc>
          <w:tcPr>
            <w:tcW w:w="1785" w:type="dxa"/>
            <w:vAlign w:val="center"/>
          </w:tcPr>
          <w:p w14:paraId="1E00E3C0" w14:textId="77777777" w:rsidR="00641F14" w:rsidRPr="00601043" w:rsidRDefault="00A96448" w:rsidP="00A96448">
            <w:pPr>
              <w:autoSpaceDE w:val="0"/>
              <w:autoSpaceDN w:val="0"/>
              <w:adjustRightInd w:val="0"/>
              <w:jc w:val="center"/>
              <w:rPr>
                <w:rFonts w:ascii="ＭＳ 明朝" w:hAnsi="ＭＳ 明朝"/>
                <w:szCs w:val="21"/>
              </w:rPr>
            </w:pPr>
            <w:r w:rsidRPr="00601043">
              <w:rPr>
                <w:rFonts w:ascii="ＭＳ 明朝" w:hAnsi="ＭＳ 明朝" w:hint="eastAsia"/>
                <w:szCs w:val="21"/>
              </w:rPr>
              <w:t>所在地</w:t>
            </w:r>
          </w:p>
        </w:tc>
        <w:tc>
          <w:tcPr>
            <w:tcW w:w="7875" w:type="dxa"/>
            <w:vAlign w:val="center"/>
          </w:tcPr>
          <w:p w14:paraId="232DF70C" w14:textId="77777777" w:rsidR="00641F14" w:rsidRPr="00601043" w:rsidRDefault="00641F14" w:rsidP="0017658F">
            <w:pPr>
              <w:autoSpaceDE w:val="0"/>
              <w:autoSpaceDN w:val="0"/>
              <w:adjustRightInd w:val="0"/>
              <w:rPr>
                <w:rFonts w:ascii="ＭＳ 明朝" w:hAnsi="ＭＳ 明朝"/>
                <w:szCs w:val="21"/>
              </w:rPr>
            </w:pPr>
          </w:p>
        </w:tc>
      </w:tr>
      <w:tr w:rsidR="00CF0351" w:rsidRPr="00601043" w14:paraId="43E952B4" w14:textId="77777777" w:rsidTr="005348A3">
        <w:trPr>
          <w:trHeight w:val="571"/>
        </w:trPr>
        <w:tc>
          <w:tcPr>
            <w:tcW w:w="1785" w:type="dxa"/>
            <w:vAlign w:val="center"/>
          </w:tcPr>
          <w:p w14:paraId="6F8EA076" w14:textId="77777777" w:rsidR="00641F14" w:rsidRPr="00601043" w:rsidRDefault="00641F14" w:rsidP="0017658F">
            <w:pPr>
              <w:autoSpaceDE w:val="0"/>
              <w:autoSpaceDN w:val="0"/>
              <w:adjustRightInd w:val="0"/>
              <w:jc w:val="center"/>
              <w:rPr>
                <w:rFonts w:ascii="ＭＳ 明朝" w:hAnsi="ＭＳ 明朝"/>
                <w:szCs w:val="21"/>
              </w:rPr>
            </w:pPr>
            <w:r w:rsidRPr="00601043">
              <w:rPr>
                <w:rFonts w:ascii="ＭＳ 明朝" w:hAnsi="ＭＳ 明朝" w:hint="eastAsia"/>
                <w:szCs w:val="21"/>
              </w:rPr>
              <w:t>電話番号</w:t>
            </w:r>
          </w:p>
        </w:tc>
        <w:tc>
          <w:tcPr>
            <w:tcW w:w="7875" w:type="dxa"/>
            <w:vAlign w:val="center"/>
          </w:tcPr>
          <w:p w14:paraId="4DAEBF2F" w14:textId="77777777" w:rsidR="00641F14" w:rsidRPr="00601043" w:rsidRDefault="00641F14" w:rsidP="0017658F">
            <w:pPr>
              <w:autoSpaceDE w:val="0"/>
              <w:autoSpaceDN w:val="0"/>
              <w:adjustRightInd w:val="0"/>
              <w:rPr>
                <w:rFonts w:ascii="ＭＳ 明朝" w:hAnsi="ＭＳ 明朝"/>
                <w:szCs w:val="21"/>
              </w:rPr>
            </w:pPr>
          </w:p>
        </w:tc>
      </w:tr>
      <w:tr w:rsidR="00CF0351" w:rsidRPr="00601043" w14:paraId="02B5905F" w14:textId="77777777" w:rsidTr="005348A3">
        <w:trPr>
          <w:trHeight w:val="564"/>
        </w:trPr>
        <w:tc>
          <w:tcPr>
            <w:tcW w:w="1785" w:type="dxa"/>
            <w:vAlign w:val="center"/>
          </w:tcPr>
          <w:p w14:paraId="69169B0E" w14:textId="77777777" w:rsidR="00641F14" w:rsidRPr="00601043" w:rsidRDefault="0063565A" w:rsidP="0017658F">
            <w:pPr>
              <w:autoSpaceDE w:val="0"/>
              <w:autoSpaceDN w:val="0"/>
              <w:adjustRightInd w:val="0"/>
              <w:jc w:val="center"/>
              <w:rPr>
                <w:rFonts w:ascii="ＭＳ 明朝" w:hAnsi="ＭＳ 明朝"/>
                <w:szCs w:val="21"/>
              </w:rPr>
            </w:pPr>
            <w:r w:rsidRPr="00601043">
              <w:rPr>
                <w:rFonts w:ascii="ＭＳ 明朝" w:hAnsi="ＭＳ 明朝" w:hint="eastAsia"/>
                <w:szCs w:val="21"/>
              </w:rPr>
              <w:t>標準納入</w:t>
            </w:r>
            <w:r w:rsidR="00641F14" w:rsidRPr="00601043">
              <w:rPr>
                <w:rFonts w:ascii="ＭＳ 明朝" w:hAnsi="ＭＳ 明朝" w:hint="eastAsia"/>
                <w:szCs w:val="21"/>
              </w:rPr>
              <w:t>時間</w:t>
            </w:r>
          </w:p>
        </w:tc>
        <w:tc>
          <w:tcPr>
            <w:tcW w:w="7875" w:type="dxa"/>
            <w:vAlign w:val="center"/>
          </w:tcPr>
          <w:p w14:paraId="234755DC" w14:textId="77777777" w:rsidR="00641F14" w:rsidRPr="00601043" w:rsidRDefault="005B7D83" w:rsidP="0017658F">
            <w:pPr>
              <w:autoSpaceDE w:val="0"/>
              <w:autoSpaceDN w:val="0"/>
              <w:adjustRightInd w:val="0"/>
              <w:rPr>
                <w:rFonts w:ascii="ＭＳ 明朝" w:hAnsi="ＭＳ 明朝"/>
                <w:szCs w:val="21"/>
              </w:rPr>
            </w:pPr>
            <w:r w:rsidRPr="00601043">
              <w:rPr>
                <w:rFonts w:ascii="ＭＳ 明朝" w:hAnsi="ＭＳ 明朝" w:hint="eastAsia"/>
                <w:szCs w:val="21"/>
              </w:rPr>
              <w:t xml:space="preserve">　</w:t>
            </w:r>
            <w:r w:rsidR="00A96448" w:rsidRPr="00601043">
              <w:rPr>
                <w:rFonts w:ascii="ＭＳ 明朝" w:hAnsi="ＭＳ 明朝" w:hint="eastAsia"/>
                <w:szCs w:val="21"/>
              </w:rPr>
              <w:t xml:space="preserve">　　時間</w:t>
            </w:r>
            <w:r w:rsidRPr="00601043">
              <w:rPr>
                <w:rFonts w:ascii="ＭＳ 明朝" w:hAnsi="ＭＳ 明朝" w:hint="eastAsia"/>
                <w:szCs w:val="21"/>
              </w:rPr>
              <w:t xml:space="preserve">　　分</w:t>
            </w:r>
          </w:p>
        </w:tc>
      </w:tr>
    </w:tbl>
    <w:p w14:paraId="0A704FE0" w14:textId="77777777" w:rsidR="00282880" w:rsidRPr="00601043" w:rsidRDefault="00282880" w:rsidP="0017658F">
      <w:pPr>
        <w:autoSpaceDE w:val="0"/>
        <w:autoSpaceDN w:val="0"/>
        <w:adjustRightInd w:val="0"/>
        <w:ind w:left="630" w:hangingChars="300" w:hanging="630"/>
        <w:rPr>
          <w:rFonts w:ascii="ＭＳ 明朝" w:hAnsi="ＭＳ 明朝"/>
          <w:szCs w:val="21"/>
        </w:rPr>
      </w:pPr>
    </w:p>
    <w:p w14:paraId="11B5032C" w14:textId="61201092" w:rsidR="00641F14" w:rsidRPr="00601043" w:rsidRDefault="009D20C0" w:rsidP="001A70B4">
      <w:pPr>
        <w:pStyle w:val="af4"/>
        <w:numPr>
          <w:ilvl w:val="0"/>
          <w:numId w:val="35"/>
        </w:numPr>
        <w:autoSpaceDE w:val="0"/>
        <w:autoSpaceDN w:val="0"/>
        <w:adjustRightInd w:val="0"/>
        <w:ind w:leftChars="0"/>
        <w:rPr>
          <w:rFonts w:ascii="ＭＳ 明朝" w:hAnsi="ＭＳ 明朝"/>
          <w:szCs w:val="21"/>
        </w:rPr>
      </w:pPr>
      <w:r w:rsidRPr="00601043">
        <w:rPr>
          <w:rFonts w:ascii="ＭＳ 明朝" w:hAnsi="ＭＳ 明朝" w:hint="eastAsia"/>
          <w:szCs w:val="21"/>
        </w:rPr>
        <w:t>指定</w:t>
      </w:r>
      <w:r w:rsidR="0088155D" w:rsidRPr="00601043">
        <w:rPr>
          <w:rFonts w:ascii="ＭＳ 明朝" w:hAnsi="ＭＳ 明朝" w:hint="eastAsia"/>
          <w:szCs w:val="21"/>
        </w:rPr>
        <w:t>納入場所</w:t>
      </w:r>
      <w:r w:rsidR="00641F14" w:rsidRPr="00601043">
        <w:rPr>
          <w:rFonts w:ascii="ＭＳ 明朝" w:hAnsi="ＭＳ 明朝" w:hint="eastAsia"/>
          <w:szCs w:val="21"/>
        </w:rPr>
        <w:t>：</w:t>
      </w:r>
      <w:r w:rsidR="001A70B4" w:rsidRPr="00601043">
        <w:rPr>
          <w:rFonts w:ascii="ＭＳ 明朝" w:hAnsi="ＭＳ 明朝" w:hint="eastAsia"/>
          <w:szCs w:val="21"/>
          <w:rPrChange w:id="181" w:author="松井 絵美子" w:date="2023-09-06T12:03:00Z">
            <w:rPr>
              <w:rFonts w:ascii="ＭＳ 明朝" w:hAnsi="ＭＳ 明朝" w:hint="eastAsia"/>
              <w:szCs w:val="21"/>
              <w:highlight w:val="yellow"/>
            </w:rPr>
          </w:rPrChange>
        </w:rPr>
        <w:t>妙高サービスエリア融雪設備</w:t>
      </w:r>
    </w:p>
    <w:tbl>
      <w:tblPr>
        <w:tblStyle w:val="af5"/>
        <w:tblW w:w="0" w:type="auto"/>
        <w:tblInd w:w="108" w:type="dxa"/>
        <w:tblLook w:val="04A0" w:firstRow="1" w:lastRow="0" w:firstColumn="1" w:lastColumn="0" w:noHBand="0" w:noVBand="1"/>
      </w:tblPr>
      <w:tblGrid>
        <w:gridCol w:w="1763"/>
        <w:gridCol w:w="7757"/>
      </w:tblGrid>
      <w:tr w:rsidR="00CF0351" w:rsidRPr="00601043" w14:paraId="33B23C9F" w14:textId="77777777" w:rsidTr="005348A3">
        <w:trPr>
          <w:trHeight w:val="571"/>
        </w:trPr>
        <w:tc>
          <w:tcPr>
            <w:tcW w:w="1785" w:type="dxa"/>
            <w:vAlign w:val="center"/>
          </w:tcPr>
          <w:p w14:paraId="68475B55" w14:textId="2EA43CB2" w:rsidR="00641F14" w:rsidRPr="00601043" w:rsidRDefault="001A70B4" w:rsidP="00DC6DEA">
            <w:pPr>
              <w:autoSpaceDE w:val="0"/>
              <w:autoSpaceDN w:val="0"/>
              <w:adjustRightInd w:val="0"/>
              <w:jc w:val="center"/>
              <w:rPr>
                <w:rFonts w:ascii="ＭＳ 明朝" w:hAnsi="ＭＳ 明朝"/>
                <w:szCs w:val="21"/>
              </w:rPr>
            </w:pPr>
            <w:r w:rsidRPr="00601043">
              <w:rPr>
                <w:rFonts w:ascii="ＭＳ 明朝" w:hAnsi="ＭＳ 明朝" w:hint="eastAsia"/>
                <w:szCs w:val="21"/>
              </w:rPr>
              <w:t>燃料貯蔵所</w:t>
            </w:r>
            <w:r w:rsidR="00641F14" w:rsidRPr="00601043">
              <w:rPr>
                <w:rFonts w:ascii="ＭＳ 明朝" w:hAnsi="ＭＳ 明朝" w:hint="eastAsia"/>
                <w:szCs w:val="21"/>
              </w:rPr>
              <w:t>名</w:t>
            </w:r>
          </w:p>
        </w:tc>
        <w:tc>
          <w:tcPr>
            <w:tcW w:w="7875" w:type="dxa"/>
            <w:vAlign w:val="center"/>
          </w:tcPr>
          <w:p w14:paraId="1487AADA" w14:textId="77777777" w:rsidR="00641F14" w:rsidRPr="00601043" w:rsidRDefault="00641F14" w:rsidP="0017658F">
            <w:pPr>
              <w:autoSpaceDE w:val="0"/>
              <w:autoSpaceDN w:val="0"/>
              <w:adjustRightInd w:val="0"/>
              <w:rPr>
                <w:rFonts w:ascii="ＭＳ 明朝" w:hAnsi="ＭＳ 明朝"/>
                <w:szCs w:val="21"/>
              </w:rPr>
            </w:pPr>
          </w:p>
        </w:tc>
      </w:tr>
      <w:tr w:rsidR="00CF0351" w:rsidRPr="00601043" w14:paraId="4E231A97" w14:textId="77777777" w:rsidTr="005348A3">
        <w:trPr>
          <w:trHeight w:val="564"/>
        </w:trPr>
        <w:tc>
          <w:tcPr>
            <w:tcW w:w="1785" w:type="dxa"/>
            <w:vAlign w:val="center"/>
          </w:tcPr>
          <w:p w14:paraId="57CC67EB" w14:textId="77777777" w:rsidR="00641F14" w:rsidRPr="00601043" w:rsidRDefault="00A96448" w:rsidP="00A96448">
            <w:pPr>
              <w:autoSpaceDE w:val="0"/>
              <w:autoSpaceDN w:val="0"/>
              <w:adjustRightInd w:val="0"/>
              <w:jc w:val="center"/>
              <w:rPr>
                <w:rFonts w:ascii="ＭＳ 明朝" w:hAnsi="ＭＳ 明朝"/>
                <w:szCs w:val="21"/>
              </w:rPr>
            </w:pPr>
            <w:r w:rsidRPr="00601043">
              <w:rPr>
                <w:rFonts w:ascii="ＭＳ 明朝" w:hAnsi="ＭＳ 明朝" w:hint="eastAsia"/>
                <w:szCs w:val="21"/>
              </w:rPr>
              <w:t>所在地</w:t>
            </w:r>
          </w:p>
        </w:tc>
        <w:tc>
          <w:tcPr>
            <w:tcW w:w="7875" w:type="dxa"/>
            <w:vAlign w:val="center"/>
          </w:tcPr>
          <w:p w14:paraId="57BB7923" w14:textId="77777777" w:rsidR="00641F14" w:rsidRPr="00601043" w:rsidRDefault="00641F14" w:rsidP="0017658F">
            <w:pPr>
              <w:autoSpaceDE w:val="0"/>
              <w:autoSpaceDN w:val="0"/>
              <w:adjustRightInd w:val="0"/>
              <w:rPr>
                <w:rFonts w:ascii="ＭＳ 明朝" w:hAnsi="ＭＳ 明朝"/>
                <w:szCs w:val="21"/>
              </w:rPr>
            </w:pPr>
          </w:p>
        </w:tc>
      </w:tr>
      <w:tr w:rsidR="00CF0351" w:rsidRPr="00601043" w14:paraId="515BF2A7" w14:textId="77777777" w:rsidTr="005348A3">
        <w:trPr>
          <w:trHeight w:val="571"/>
        </w:trPr>
        <w:tc>
          <w:tcPr>
            <w:tcW w:w="1785" w:type="dxa"/>
            <w:vAlign w:val="center"/>
          </w:tcPr>
          <w:p w14:paraId="33BFFBC2" w14:textId="77777777" w:rsidR="00641F14" w:rsidRPr="00601043" w:rsidRDefault="00641F14" w:rsidP="0017658F">
            <w:pPr>
              <w:autoSpaceDE w:val="0"/>
              <w:autoSpaceDN w:val="0"/>
              <w:adjustRightInd w:val="0"/>
              <w:jc w:val="center"/>
              <w:rPr>
                <w:rFonts w:ascii="ＭＳ 明朝" w:hAnsi="ＭＳ 明朝"/>
                <w:szCs w:val="21"/>
              </w:rPr>
            </w:pPr>
            <w:r w:rsidRPr="00601043">
              <w:rPr>
                <w:rFonts w:ascii="ＭＳ 明朝" w:hAnsi="ＭＳ 明朝" w:hint="eastAsia"/>
                <w:szCs w:val="21"/>
              </w:rPr>
              <w:t>電話番号</w:t>
            </w:r>
          </w:p>
        </w:tc>
        <w:tc>
          <w:tcPr>
            <w:tcW w:w="7875" w:type="dxa"/>
            <w:vAlign w:val="center"/>
          </w:tcPr>
          <w:p w14:paraId="672A0057" w14:textId="77777777" w:rsidR="00641F14" w:rsidRPr="00601043" w:rsidRDefault="00641F14" w:rsidP="0017658F">
            <w:pPr>
              <w:autoSpaceDE w:val="0"/>
              <w:autoSpaceDN w:val="0"/>
              <w:adjustRightInd w:val="0"/>
              <w:rPr>
                <w:rFonts w:ascii="ＭＳ 明朝" w:hAnsi="ＭＳ 明朝"/>
                <w:szCs w:val="21"/>
              </w:rPr>
            </w:pPr>
          </w:p>
        </w:tc>
      </w:tr>
      <w:tr w:rsidR="00CF0351" w:rsidRPr="00601043" w14:paraId="232355FE" w14:textId="77777777" w:rsidTr="005348A3">
        <w:trPr>
          <w:trHeight w:val="564"/>
        </w:trPr>
        <w:tc>
          <w:tcPr>
            <w:tcW w:w="1785" w:type="dxa"/>
            <w:vAlign w:val="center"/>
          </w:tcPr>
          <w:p w14:paraId="4F78E3D5" w14:textId="77777777" w:rsidR="00641F14" w:rsidRPr="00601043" w:rsidRDefault="00A96448" w:rsidP="0017658F">
            <w:pPr>
              <w:autoSpaceDE w:val="0"/>
              <w:autoSpaceDN w:val="0"/>
              <w:adjustRightInd w:val="0"/>
              <w:jc w:val="center"/>
              <w:rPr>
                <w:rFonts w:ascii="ＭＳ 明朝" w:hAnsi="ＭＳ 明朝"/>
                <w:szCs w:val="21"/>
              </w:rPr>
            </w:pPr>
            <w:r w:rsidRPr="00601043">
              <w:rPr>
                <w:rFonts w:ascii="ＭＳ 明朝" w:hAnsi="ＭＳ 明朝" w:hint="eastAsia"/>
                <w:szCs w:val="21"/>
              </w:rPr>
              <w:t>標準納入</w:t>
            </w:r>
            <w:r w:rsidR="00641F14" w:rsidRPr="00601043">
              <w:rPr>
                <w:rFonts w:ascii="ＭＳ 明朝" w:hAnsi="ＭＳ 明朝" w:hint="eastAsia"/>
                <w:szCs w:val="21"/>
              </w:rPr>
              <w:t>時間</w:t>
            </w:r>
          </w:p>
        </w:tc>
        <w:tc>
          <w:tcPr>
            <w:tcW w:w="7875" w:type="dxa"/>
            <w:vAlign w:val="center"/>
          </w:tcPr>
          <w:p w14:paraId="6BC9432F" w14:textId="77777777" w:rsidR="00641F14" w:rsidRPr="00601043" w:rsidRDefault="005B7D83" w:rsidP="0017658F">
            <w:pPr>
              <w:autoSpaceDE w:val="0"/>
              <w:autoSpaceDN w:val="0"/>
              <w:adjustRightInd w:val="0"/>
              <w:rPr>
                <w:rFonts w:ascii="ＭＳ 明朝" w:hAnsi="ＭＳ 明朝"/>
                <w:szCs w:val="21"/>
              </w:rPr>
            </w:pPr>
            <w:r w:rsidRPr="00601043">
              <w:rPr>
                <w:rFonts w:ascii="ＭＳ 明朝" w:hAnsi="ＭＳ 明朝" w:hint="eastAsia"/>
                <w:szCs w:val="21"/>
              </w:rPr>
              <w:t xml:space="preserve">　</w:t>
            </w:r>
            <w:r w:rsidR="00A96448" w:rsidRPr="00601043">
              <w:rPr>
                <w:rFonts w:ascii="ＭＳ 明朝" w:hAnsi="ＭＳ 明朝" w:hint="eastAsia"/>
                <w:szCs w:val="21"/>
              </w:rPr>
              <w:t xml:space="preserve">　　時間</w:t>
            </w:r>
            <w:r w:rsidRPr="00601043">
              <w:rPr>
                <w:rFonts w:ascii="ＭＳ 明朝" w:hAnsi="ＭＳ 明朝" w:hint="eastAsia"/>
                <w:szCs w:val="21"/>
              </w:rPr>
              <w:t xml:space="preserve">　　分</w:t>
            </w:r>
          </w:p>
        </w:tc>
      </w:tr>
    </w:tbl>
    <w:p w14:paraId="1DA6A4C0" w14:textId="77777777" w:rsidR="00287FA4" w:rsidRPr="00601043" w:rsidRDefault="00287FA4" w:rsidP="0017658F">
      <w:pPr>
        <w:adjustRightInd w:val="0"/>
        <w:rPr>
          <w:rFonts w:ascii="ＭＳ 明朝" w:hAnsi="ＭＳ 明朝"/>
          <w:szCs w:val="21"/>
        </w:rPr>
      </w:pPr>
    </w:p>
    <w:p w14:paraId="45653765" w14:textId="29990967" w:rsidR="001A70B4" w:rsidRPr="00601043" w:rsidRDefault="001A70B4" w:rsidP="001A70B4">
      <w:pPr>
        <w:pStyle w:val="af4"/>
        <w:numPr>
          <w:ilvl w:val="0"/>
          <w:numId w:val="35"/>
        </w:numPr>
        <w:autoSpaceDE w:val="0"/>
        <w:autoSpaceDN w:val="0"/>
        <w:adjustRightInd w:val="0"/>
        <w:ind w:leftChars="0"/>
        <w:rPr>
          <w:rFonts w:ascii="ＭＳ 明朝" w:hAnsi="ＭＳ 明朝"/>
          <w:szCs w:val="21"/>
        </w:rPr>
      </w:pPr>
      <w:r w:rsidRPr="00601043">
        <w:rPr>
          <w:rFonts w:ascii="ＭＳ 明朝" w:hAnsi="ＭＳ 明朝" w:hint="eastAsia"/>
          <w:szCs w:val="21"/>
        </w:rPr>
        <w:t>指定納入場所：</w:t>
      </w:r>
      <w:r w:rsidRPr="00601043">
        <w:rPr>
          <w:rFonts w:ascii="ＭＳ 明朝" w:hAnsi="ＭＳ 明朝" w:hint="eastAsia"/>
          <w:szCs w:val="21"/>
          <w:rPrChange w:id="182" w:author="松井 絵美子" w:date="2023-09-06T12:03:00Z">
            <w:rPr>
              <w:rFonts w:ascii="ＭＳ 明朝" w:hAnsi="ＭＳ 明朝" w:hint="eastAsia"/>
              <w:szCs w:val="21"/>
              <w:highlight w:val="yellow"/>
            </w:rPr>
          </w:rPrChange>
        </w:rPr>
        <w:t>新井パーキングエリア融雪設備</w:t>
      </w:r>
    </w:p>
    <w:tbl>
      <w:tblPr>
        <w:tblStyle w:val="af5"/>
        <w:tblW w:w="0" w:type="auto"/>
        <w:tblInd w:w="108" w:type="dxa"/>
        <w:tblLook w:val="04A0" w:firstRow="1" w:lastRow="0" w:firstColumn="1" w:lastColumn="0" w:noHBand="0" w:noVBand="1"/>
      </w:tblPr>
      <w:tblGrid>
        <w:gridCol w:w="1763"/>
        <w:gridCol w:w="7757"/>
      </w:tblGrid>
      <w:tr w:rsidR="001A70B4" w:rsidRPr="00601043" w14:paraId="4FCF0FD0" w14:textId="77777777" w:rsidTr="005117DA">
        <w:trPr>
          <w:trHeight w:val="571"/>
        </w:trPr>
        <w:tc>
          <w:tcPr>
            <w:tcW w:w="1785" w:type="dxa"/>
            <w:vAlign w:val="center"/>
          </w:tcPr>
          <w:p w14:paraId="570AF97A"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燃料貯蔵所名</w:t>
            </w:r>
          </w:p>
        </w:tc>
        <w:tc>
          <w:tcPr>
            <w:tcW w:w="7875" w:type="dxa"/>
            <w:vAlign w:val="center"/>
          </w:tcPr>
          <w:p w14:paraId="5B11AAB7"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211DC97B" w14:textId="77777777" w:rsidTr="005117DA">
        <w:trPr>
          <w:trHeight w:val="564"/>
        </w:trPr>
        <w:tc>
          <w:tcPr>
            <w:tcW w:w="1785" w:type="dxa"/>
            <w:vAlign w:val="center"/>
          </w:tcPr>
          <w:p w14:paraId="559E7687"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所在地</w:t>
            </w:r>
          </w:p>
        </w:tc>
        <w:tc>
          <w:tcPr>
            <w:tcW w:w="7875" w:type="dxa"/>
            <w:vAlign w:val="center"/>
          </w:tcPr>
          <w:p w14:paraId="3B35FC53"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6C8287B2" w14:textId="77777777" w:rsidTr="005117DA">
        <w:trPr>
          <w:trHeight w:val="571"/>
        </w:trPr>
        <w:tc>
          <w:tcPr>
            <w:tcW w:w="1785" w:type="dxa"/>
            <w:vAlign w:val="center"/>
          </w:tcPr>
          <w:p w14:paraId="0EC7388C"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電話番号</w:t>
            </w:r>
          </w:p>
        </w:tc>
        <w:tc>
          <w:tcPr>
            <w:tcW w:w="7875" w:type="dxa"/>
            <w:vAlign w:val="center"/>
          </w:tcPr>
          <w:p w14:paraId="0BD10391"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7007F441" w14:textId="77777777" w:rsidTr="005117DA">
        <w:trPr>
          <w:trHeight w:val="564"/>
        </w:trPr>
        <w:tc>
          <w:tcPr>
            <w:tcW w:w="1785" w:type="dxa"/>
            <w:vAlign w:val="center"/>
          </w:tcPr>
          <w:p w14:paraId="669CB671"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標準納入時間</w:t>
            </w:r>
          </w:p>
        </w:tc>
        <w:tc>
          <w:tcPr>
            <w:tcW w:w="7875" w:type="dxa"/>
            <w:vAlign w:val="center"/>
          </w:tcPr>
          <w:p w14:paraId="250FF3C8" w14:textId="77777777" w:rsidR="001A70B4" w:rsidRPr="00601043" w:rsidRDefault="001A70B4" w:rsidP="005117DA">
            <w:pPr>
              <w:autoSpaceDE w:val="0"/>
              <w:autoSpaceDN w:val="0"/>
              <w:adjustRightInd w:val="0"/>
              <w:rPr>
                <w:rFonts w:ascii="ＭＳ 明朝" w:hAnsi="ＭＳ 明朝"/>
                <w:szCs w:val="21"/>
              </w:rPr>
            </w:pPr>
            <w:r w:rsidRPr="00601043">
              <w:rPr>
                <w:rFonts w:ascii="ＭＳ 明朝" w:hAnsi="ＭＳ 明朝" w:hint="eastAsia"/>
                <w:szCs w:val="21"/>
              </w:rPr>
              <w:t xml:space="preserve">　　　時間　　分</w:t>
            </w:r>
          </w:p>
        </w:tc>
      </w:tr>
    </w:tbl>
    <w:p w14:paraId="7C324F15" w14:textId="77777777" w:rsidR="001A70B4" w:rsidRPr="00601043" w:rsidRDefault="001A70B4" w:rsidP="001A70B4">
      <w:pPr>
        <w:autoSpaceDE w:val="0"/>
        <w:autoSpaceDN w:val="0"/>
        <w:adjustRightInd w:val="0"/>
        <w:ind w:left="630" w:hangingChars="300" w:hanging="630"/>
        <w:rPr>
          <w:rFonts w:ascii="ＭＳ 明朝" w:hAnsi="ＭＳ 明朝"/>
          <w:szCs w:val="21"/>
        </w:rPr>
      </w:pPr>
    </w:p>
    <w:p w14:paraId="3110C101" w14:textId="4FBD05B2" w:rsidR="001A70B4" w:rsidRPr="00601043" w:rsidRDefault="001A70B4" w:rsidP="001A70B4">
      <w:pPr>
        <w:pStyle w:val="af4"/>
        <w:numPr>
          <w:ilvl w:val="0"/>
          <w:numId w:val="35"/>
        </w:numPr>
        <w:autoSpaceDE w:val="0"/>
        <w:autoSpaceDN w:val="0"/>
        <w:adjustRightInd w:val="0"/>
        <w:ind w:leftChars="0"/>
        <w:rPr>
          <w:rFonts w:ascii="ＭＳ 明朝" w:hAnsi="ＭＳ 明朝"/>
          <w:szCs w:val="21"/>
        </w:rPr>
      </w:pPr>
      <w:r w:rsidRPr="00601043">
        <w:rPr>
          <w:rFonts w:ascii="ＭＳ 明朝" w:hAnsi="ＭＳ 明朝" w:hint="eastAsia"/>
          <w:szCs w:val="21"/>
        </w:rPr>
        <w:t>指定納入場所：</w:t>
      </w:r>
      <w:r w:rsidRPr="00601043">
        <w:rPr>
          <w:rFonts w:ascii="ＭＳ 明朝" w:hAnsi="ＭＳ 明朝" w:hint="eastAsia"/>
          <w:szCs w:val="21"/>
          <w:rPrChange w:id="183" w:author="松井 絵美子" w:date="2023-09-06T12:03:00Z">
            <w:rPr>
              <w:rFonts w:ascii="ＭＳ 明朝" w:hAnsi="ＭＳ 明朝" w:hint="eastAsia"/>
              <w:szCs w:val="21"/>
              <w:highlight w:val="yellow"/>
            </w:rPr>
          </w:rPrChange>
        </w:rPr>
        <w:t>観音平トンネル電気室</w:t>
      </w:r>
    </w:p>
    <w:tbl>
      <w:tblPr>
        <w:tblStyle w:val="af5"/>
        <w:tblW w:w="0" w:type="auto"/>
        <w:tblInd w:w="108" w:type="dxa"/>
        <w:tblLook w:val="04A0" w:firstRow="1" w:lastRow="0" w:firstColumn="1" w:lastColumn="0" w:noHBand="0" w:noVBand="1"/>
      </w:tblPr>
      <w:tblGrid>
        <w:gridCol w:w="1763"/>
        <w:gridCol w:w="7757"/>
      </w:tblGrid>
      <w:tr w:rsidR="001A70B4" w:rsidRPr="00601043" w14:paraId="7DF1A92B" w14:textId="77777777" w:rsidTr="005117DA">
        <w:trPr>
          <w:trHeight w:val="571"/>
        </w:trPr>
        <w:tc>
          <w:tcPr>
            <w:tcW w:w="1785" w:type="dxa"/>
            <w:vAlign w:val="center"/>
          </w:tcPr>
          <w:p w14:paraId="6AC91E40"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燃料貯蔵所名</w:t>
            </w:r>
          </w:p>
        </w:tc>
        <w:tc>
          <w:tcPr>
            <w:tcW w:w="7875" w:type="dxa"/>
            <w:vAlign w:val="center"/>
          </w:tcPr>
          <w:p w14:paraId="409A63C1"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6DF39693" w14:textId="77777777" w:rsidTr="005117DA">
        <w:trPr>
          <w:trHeight w:val="564"/>
        </w:trPr>
        <w:tc>
          <w:tcPr>
            <w:tcW w:w="1785" w:type="dxa"/>
            <w:vAlign w:val="center"/>
          </w:tcPr>
          <w:p w14:paraId="3AF3D075"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所在地</w:t>
            </w:r>
          </w:p>
        </w:tc>
        <w:tc>
          <w:tcPr>
            <w:tcW w:w="7875" w:type="dxa"/>
            <w:vAlign w:val="center"/>
          </w:tcPr>
          <w:p w14:paraId="3690D978"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1C9721E8" w14:textId="77777777" w:rsidTr="005117DA">
        <w:trPr>
          <w:trHeight w:val="571"/>
        </w:trPr>
        <w:tc>
          <w:tcPr>
            <w:tcW w:w="1785" w:type="dxa"/>
            <w:vAlign w:val="center"/>
          </w:tcPr>
          <w:p w14:paraId="34E47845"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電話番号</w:t>
            </w:r>
          </w:p>
        </w:tc>
        <w:tc>
          <w:tcPr>
            <w:tcW w:w="7875" w:type="dxa"/>
            <w:vAlign w:val="center"/>
          </w:tcPr>
          <w:p w14:paraId="3BE6B413"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00E9CBAD" w14:textId="77777777" w:rsidTr="005117DA">
        <w:trPr>
          <w:trHeight w:val="564"/>
        </w:trPr>
        <w:tc>
          <w:tcPr>
            <w:tcW w:w="1785" w:type="dxa"/>
            <w:vAlign w:val="center"/>
          </w:tcPr>
          <w:p w14:paraId="6CFC956C"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標準納入時間</w:t>
            </w:r>
          </w:p>
        </w:tc>
        <w:tc>
          <w:tcPr>
            <w:tcW w:w="7875" w:type="dxa"/>
            <w:vAlign w:val="center"/>
          </w:tcPr>
          <w:p w14:paraId="30FD4FC3" w14:textId="77777777" w:rsidR="001A70B4" w:rsidRPr="00601043" w:rsidRDefault="001A70B4" w:rsidP="005117DA">
            <w:pPr>
              <w:autoSpaceDE w:val="0"/>
              <w:autoSpaceDN w:val="0"/>
              <w:adjustRightInd w:val="0"/>
              <w:rPr>
                <w:rFonts w:ascii="ＭＳ 明朝" w:hAnsi="ＭＳ 明朝"/>
                <w:szCs w:val="21"/>
              </w:rPr>
            </w:pPr>
            <w:r w:rsidRPr="00601043">
              <w:rPr>
                <w:rFonts w:ascii="ＭＳ 明朝" w:hAnsi="ＭＳ 明朝" w:hint="eastAsia"/>
                <w:szCs w:val="21"/>
              </w:rPr>
              <w:t xml:space="preserve">　　　時間　　分</w:t>
            </w:r>
          </w:p>
        </w:tc>
      </w:tr>
    </w:tbl>
    <w:p w14:paraId="24376B8A" w14:textId="6CB031FA" w:rsidR="001A70B4" w:rsidRPr="00601043" w:rsidRDefault="001A70B4" w:rsidP="001A70B4">
      <w:pPr>
        <w:adjustRightInd w:val="0"/>
        <w:rPr>
          <w:rFonts w:ascii="ＭＳ 明朝" w:hAnsi="ＭＳ 明朝"/>
          <w:szCs w:val="21"/>
        </w:rPr>
      </w:pPr>
    </w:p>
    <w:p w14:paraId="3E7A302B" w14:textId="7096AE45" w:rsidR="001A70B4" w:rsidRPr="00601043" w:rsidRDefault="001A70B4" w:rsidP="001A70B4">
      <w:pPr>
        <w:adjustRightInd w:val="0"/>
        <w:rPr>
          <w:rFonts w:ascii="ＭＳ 明朝" w:hAnsi="ＭＳ 明朝"/>
          <w:szCs w:val="21"/>
        </w:rPr>
      </w:pPr>
    </w:p>
    <w:p w14:paraId="5FA8864C" w14:textId="5F350DEA" w:rsidR="001A70B4" w:rsidRPr="00601043" w:rsidRDefault="001A70B4" w:rsidP="001A70B4">
      <w:pPr>
        <w:adjustRightInd w:val="0"/>
        <w:rPr>
          <w:rFonts w:ascii="ＭＳ 明朝" w:hAnsi="ＭＳ 明朝"/>
          <w:szCs w:val="21"/>
        </w:rPr>
      </w:pPr>
    </w:p>
    <w:p w14:paraId="1163B0F6" w14:textId="77777777" w:rsidR="001A70B4" w:rsidRPr="00601043" w:rsidRDefault="001A70B4" w:rsidP="001A70B4">
      <w:pPr>
        <w:adjustRightInd w:val="0"/>
        <w:rPr>
          <w:rFonts w:ascii="ＭＳ 明朝" w:hAnsi="ＭＳ 明朝"/>
          <w:szCs w:val="21"/>
        </w:rPr>
      </w:pPr>
    </w:p>
    <w:p w14:paraId="6B8FD18C" w14:textId="3759008D" w:rsidR="001A70B4" w:rsidRPr="00601043" w:rsidRDefault="001A70B4" w:rsidP="001A70B4">
      <w:pPr>
        <w:pStyle w:val="af4"/>
        <w:numPr>
          <w:ilvl w:val="0"/>
          <w:numId w:val="35"/>
        </w:numPr>
        <w:autoSpaceDE w:val="0"/>
        <w:autoSpaceDN w:val="0"/>
        <w:adjustRightInd w:val="0"/>
        <w:ind w:leftChars="0"/>
        <w:rPr>
          <w:rFonts w:ascii="ＭＳ 明朝" w:hAnsi="ＭＳ 明朝"/>
          <w:szCs w:val="21"/>
        </w:rPr>
      </w:pPr>
      <w:r w:rsidRPr="00601043">
        <w:rPr>
          <w:rFonts w:ascii="ＭＳ 明朝" w:hAnsi="ＭＳ 明朝" w:hint="eastAsia"/>
          <w:szCs w:val="21"/>
        </w:rPr>
        <w:lastRenderedPageBreak/>
        <w:t>指定納入場所：</w:t>
      </w:r>
      <w:r w:rsidRPr="00601043">
        <w:rPr>
          <w:rFonts w:ascii="ＭＳ 明朝" w:hAnsi="ＭＳ 明朝" w:hint="eastAsia"/>
          <w:szCs w:val="21"/>
          <w:rPrChange w:id="184" w:author="松井 絵美子" w:date="2023-09-06T12:03:00Z">
            <w:rPr>
              <w:rFonts w:ascii="ＭＳ 明朝" w:hAnsi="ＭＳ 明朝" w:hint="eastAsia"/>
              <w:szCs w:val="21"/>
              <w:highlight w:val="yellow"/>
            </w:rPr>
          </w:rPrChange>
        </w:rPr>
        <w:t>上越高田インターチェンジ電気室</w:t>
      </w:r>
    </w:p>
    <w:tbl>
      <w:tblPr>
        <w:tblStyle w:val="af5"/>
        <w:tblW w:w="0" w:type="auto"/>
        <w:tblInd w:w="108" w:type="dxa"/>
        <w:tblLook w:val="04A0" w:firstRow="1" w:lastRow="0" w:firstColumn="1" w:lastColumn="0" w:noHBand="0" w:noVBand="1"/>
      </w:tblPr>
      <w:tblGrid>
        <w:gridCol w:w="1763"/>
        <w:gridCol w:w="7757"/>
      </w:tblGrid>
      <w:tr w:rsidR="001A70B4" w:rsidRPr="00601043" w14:paraId="328CD566" w14:textId="77777777" w:rsidTr="005117DA">
        <w:trPr>
          <w:trHeight w:val="571"/>
        </w:trPr>
        <w:tc>
          <w:tcPr>
            <w:tcW w:w="1785" w:type="dxa"/>
            <w:vAlign w:val="center"/>
          </w:tcPr>
          <w:p w14:paraId="0766E285"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燃料貯蔵所名</w:t>
            </w:r>
          </w:p>
        </w:tc>
        <w:tc>
          <w:tcPr>
            <w:tcW w:w="7875" w:type="dxa"/>
            <w:vAlign w:val="center"/>
          </w:tcPr>
          <w:p w14:paraId="110CC922"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2DFE0C1C" w14:textId="77777777" w:rsidTr="005117DA">
        <w:trPr>
          <w:trHeight w:val="564"/>
        </w:trPr>
        <w:tc>
          <w:tcPr>
            <w:tcW w:w="1785" w:type="dxa"/>
            <w:vAlign w:val="center"/>
          </w:tcPr>
          <w:p w14:paraId="5FE37ECC"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所在地</w:t>
            </w:r>
          </w:p>
        </w:tc>
        <w:tc>
          <w:tcPr>
            <w:tcW w:w="7875" w:type="dxa"/>
            <w:vAlign w:val="center"/>
          </w:tcPr>
          <w:p w14:paraId="358442A9"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4755765F" w14:textId="77777777" w:rsidTr="005117DA">
        <w:trPr>
          <w:trHeight w:val="571"/>
        </w:trPr>
        <w:tc>
          <w:tcPr>
            <w:tcW w:w="1785" w:type="dxa"/>
            <w:vAlign w:val="center"/>
          </w:tcPr>
          <w:p w14:paraId="0623694A"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電話番号</w:t>
            </w:r>
          </w:p>
        </w:tc>
        <w:tc>
          <w:tcPr>
            <w:tcW w:w="7875" w:type="dxa"/>
            <w:vAlign w:val="center"/>
          </w:tcPr>
          <w:p w14:paraId="178AEA91"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5059E531" w14:textId="77777777" w:rsidTr="005117DA">
        <w:trPr>
          <w:trHeight w:val="564"/>
        </w:trPr>
        <w:tc>
          <w:tcPr>
            <w:tcW w:w="1785" w:type="dxa"/>
            <w:vAlign w:val="center"/>
          </w:tcPr>
          <w:p w14:paraId="34AAEF1B"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標準納入時間</w:t>
            </w:r>
          </w:p>
        </w:tc>
        <w:tc>
          <w:tcPr>
            <w:tcW w:w="7875" w:type="dxa"/>
            <w:vAlign w:val="center"/>
          </w:tcPr>
          <w:p w14:paraId="1CA3BB6C" w14:textId="77777777" w:rsidR="001A70B4" w:rsidRPr="00601043" w:rsidRDefault="001A70B4" w:rsidP="005117DA">
            <w:pPr>
              <w:autoSpaceDE w:val="0"/>
              <w:autoSpaceDN w:val="0"/>
              <w:adjustRightInd w:val="0"/>
              <w:rPr>
                <w:rFonts w:ascii="ＭＳ 明朝" w:hAnsi="ＭＳ 明朝"/>
                <w:szCs w:val="21"/>
              </w:rPr>
            </w:pPr>
            <w:r w:rsidRPr="00601043">
              <w:rPr>
                <w:rFonts w:ascii="ＭＳ 明朝" w:hAnsi="ＭＳ 明朝" w:hint="eastAsia"/>
                <w:szCs w:val="21"/>
              </w:rPr>
              <w:t xml:space="preserve">　　　時間　　分</w:t>
            </w:r>
          </w:p>
        </w:tc>
      </w:tr>
    </w:tbl>
    <w:p w14:paraId="23BA632B" w14:textId="77777777" w:rsidR="001A70B4" w:rsidRPr="00601043" w:rsidRDefault="001A70B4" w:rsidP="001A70B4">
      <w:pPr>
        <w:autoSpaceDE w:val="0"/>
        <w:autoSpaceDN w:val="0"/>
        <w:adjustRightInd w:val="0"/>
        <w:ind w:left="630" w:hangingChars="300" w:hanging="630"/>
        <w:rPr>
          <w:rFonts w:ascii="ＭＳ 明朝" w:hAnsi="ＭＳ 明朝"/>
          <w:szCs w:val="21"/>
        </w:rPr>
      </w:pPr>
    </w:p>
    <w:p w14:paraId="407B1E58" w14:textId="14547A3A" w:rsidR="001A70B4" w:rsidRPr="00601043" w:rsidRDefault="001A70B4" w:rsidP="001A70B4">
      <w:pPr>
        <w:pStyle w:val="af4"/>
        <w:numPr>
          <w:ilvl w:val="0"/>
          <w:numId w:val="35"/>
        </w:numPr>
        <w:autoSpaceDE w:val="0"/>
        <w:autoSpaceDN w:val="0"/>
        <w:adjustRightInd w:val="0"/>
        <w:ind w:leftChars="0"/>
        <w:rPr>
          <w:rFonts w:ascii="ＭＳ 明朝" w:hAnsi="ＭＳ 明朝"/>
          <w:szCs w:val="21"/>
        </w:rPr>
      </w:pPr>
      <w:r w:rsidRPr="00601043">
        <w:rPr>
          <w:rFonts w:ascii="ＭＳ 明朝" w:hAnsi="ＭＳ 明朝" w:hint="eastAsia"/>
          <w:szCs w:val="21"/>
        </w:rPr>
        <w:t>指定納入場所：</w:t>
      </w:r>
      <w:r w:rsidR="00FE6818" w:rsidRPr="00601043">
        <w:rPr>
          <w:rFonts w:ascii="ＭＳ 明朝" w:hAnsi="ＭＳ 明朝" w:hint="eastAsia"/>
          <w:szCs w:val="21"/>
          <w:rPrChange w:id="185" w:author="松井 絵美子" w:date="2023-09-06T12:03:00Z">
            <w:rPr>
              <w:rFonts w:ascii="ＭＳ 明朝" w:hAnsi="ＭＳ 明朝" w:hint="eastAsia"/>
              <w:szCs w:val="21"/>
              <w:highlight w:val="yellow"/>
            </w:rPr>
          </w:rPrChange>
        </w:rPr>
        <w:t>金谷山トンネルボイラー室</w:t>
      </w:r>
    </w:p>
    <w:tbl>
      <w:tblPr>
        <w:tblStyle w:val="af5"/>
        <w:tblW w:w="0" w:type="auto"/>
        <w:tblInd w:w="108" w:type="dxa"/>
        <w:tblLook w:val="04A0" w:firstRow="1" w:lastRow="0" w:firstColumn="1" w:lastColumn="0" w:noHBand="0" w:noVBand="1"/>
      </w:tblPr>
      <w:tblGrid>
        <w:gridCol w:w="1763"/>
        <w:gridCol w:w="7757"/>
      </w:tblGrid>
      <w:tr w:rsidR="001A70B4" w:rsidRPr="00601043" w14:paraId="7E14B62B" w14:textId="77777777" w:rsidTr="005117DA">
        <w:trPr>
          <w:trHeight w:val="571"/>
        </w:trPr>
        <w:tc>
          <w:tcPr>
            <w:tcW w:w="1785" w:type="dxa"/>
            <w:vAlign w:val="center"/>
          </w:tcPr>
          <w:p w14:paraId="4E47F8E0"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燃料貯蔵所名</w:t>
            </w:r>
          </w:p>
        </w:tc>
        <w:tc>
          <w:tcPr>
            <w:tcW w:w="7875" w:type="dxa"/>
            <w:vAlign w:val="center"/>
          </w:tcPr>
          <w:p w14:paraId="3A237A39"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701B7B44" w14:textId="77777777" w:rsidTr="005117DA">
        <w:trPr>
          <w:trHeight w:val="564"/>
        </w:trPr>
        <w:tc>
          <w:tcPr>
            <w:tcW w:w="1785" w:type="dxa"/>
            <w:vAlign w:val="center"/>
          </w:tcPr>
          <w:p w14:paraId="7B9D8B2D"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所在地</w:t>
            </w:r>
          </w:p>
        </w:tc>
        <w:tc>
          <w:tcPr>
            <w:tcW w:w="7875" w:type="dxa"/>
            <w:vAlign w:val="center"/>
          </w:tcPr>
          <w:p w14:paraId="65F12B6A"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596C02B7" w14:textId="77777777" w:rsidTr="005117DA">
        <w:trPr>
          <w:trHeight w:val="571"/>
        </w:trPr>
        <w:tc>
          <w:tcPr>
            <w:tcW w:w="1785" w:type="dxa"/>
            <w:vAlign w:val="center"/>
          </w:tcPr>
          <w:p w14:paraId="6954BFE9"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電話番号</w:t>
            </w:r>
          </w:p>
        </w:tc>
        <w:tc>
          <w:tcPr>
            <w:tcW w:w="7875" w:type="dxa"/>
            <w:vAlign w:val="center"/>
          </w:tcPr>
          <w:p w14:paraId="7353302C"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6708D984" w14:textId="77777777" w:rsidTr="005117DA">
        <w:trPr>
          <w:trHeight w:val="564"/>
        </w:trPr>
        <w:tc>
          <w:tcPr>
            <w:tcW w:w="1785" w:type="dxa"/>
            <w:vAlign w:val="center"/>
          </w:tcPr>
          <w:p w14:paraId="1FB114B4"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標準納入時間</w:t>
            </w:r>
          </w:p>
        </w:tc>
        <w:tc>
          <w:tcPr>
            <w:tcW w:w="7875" w:type="dxa"/>
            <w:vAlign w:val="center"/>
          </w:tcPr>
          <w:p w14:paraId="6773F848" w14:textId="77777777" w:rsidR="001A70B4" w:rsidRPr="00601043" w:rsidRDefault="001A70B4" w:rsidP="005117DA">
            <w:pPr>
              <w:autoSpaceDE w:val="0"/>
              <w:autoSpaceDN w:val="0"/>
              <w:adjustRightInd w:val="0"/>
              <w:rPr>
                <w:rFonts w:ascii="ＭＳ 明朝" w:hAnsi="ＭＳ 明朝"/>
                <w:szCs w:val="21"/>
              </w:rPr>
            </w:pPr>
            <w:r w:rsidRPr="00601043">
              <w:rPr>
                <w:rFonts w:ascii="ＭＳ 明朝" w:hAnsi="ＭＳ 明朝" w:hint="eastAsia"/>
                <w:szCs w:val="21"/>
              </w:rPr>
              <w:t xml:space="preserve">　　　時間　　分</w:t>
            </w:r>
          </w:p>
        </w:tc>
      </w:tr>
    </w:tbl>
    <w:p w14:paraId="598D845A" w14:textId="77777777" w:rsidR="001A70B4" w:rsidRPr="00601043" w:rsidRDefault="001A70B4" w:rsidP="001A70B4">
      <w:pPr>
        <w:adjustRightInd w:val="0"/>
        <w:rPr>
          <w:rFonts w:ascii="ＭＳ 明朝" w:hAnsi="ＭＳ 明朝"/>
          <w:szCs w:val="21"/>
        </w:rPr>
      </w:pPr>
    </w:p>
    <w:p w14:paraId="251B6403" w14:textId="75EA87BD" w:rsidR="001A70B4" w:rsidRPr="00601043" w:rsidRDefault="001A70B4" w:rsidP="001A70B4">
      <w:pPr>
        <w:pStyle w:val="af4"/>
        <w:numPr>
          <w:ilvl w:val="0"/>
          <w:numId w:val="35"/>
        </w:numPr>
        <w:autoSpaceDE w:val="0"/>
        <w:autoSpaceDN w:val="0"/>
        <w:adjustRightInd w:val="0"/>
        <w:ind w:leftChars="0"/>
        <w:rPr>
          <w:rFonts w:ascii="ＭＳ 明朝" w:hAnsi="ＭＳ 明朝"/>
          <w:szCs w:val="21"/>
        </w:rPr>
      </w:pPr>
      <w:r w:rsidRPr="00601043">
        <w:rPr>
          <w:rFonts w:ascii="ＭＳ 明朝" w:hAnsi="ＭＳ 明朝" w:hint="eastAsia"/>
          <w:szCs w:val="21"/>
        </w:rPr>
        <w:t>指定納入場所：</w:t>
      </w:r>
      <w:r w:rsidR="00FE6818" w:rsidRPr="00601043">
        <w:rPr>
          <w:rFonts w:ascii="ＭＳ 明朝" w:hAnsi="ＭＳ 明朝" w:hint="eastAsia"/>
          <w:szCs w:val="21"/>
          <w:rPrChange w:id="186" w:author="松井 絵美子" w:date="2023-09-06T12:03:00Z">
            <w:rPr>
              <w:rFonts w:ascii="ＭＳ 明朝" w:hAnsi="ＭＳ 明朝" w:hint="eastAsia"/>
              <w:szCs w:val="21"/>
              <w:highlight w:val="yellow"/>
            </w:rPr>
          </w:rPrChange>
        </w:rPr>
        <w:t>金谷山トンネル電気室</w:t>
      </w:r>
    </w:p>
    <w:tbl>
      <w:tblPr>
        <w:tblStyle w:val="af5"/>
        <w:tblW w:w="0" w:type="auto"/>
        <w:tblInd w:w="108" w:type="dxa"/>
        <w:tblLook w:val="04A0" w:firstRow="1" w:lastRow="0" w:firstColumn="1" w:lastColumn="0" w:noHBand="0" w:noVBand="1"/>
      </w:tblPr>
      <w:tblGrid>
        <w:gridCol w:w="1763"/>
        <w:gridCol w:w="7757"/>
      </w:tblGrid>
      <w:tr w:rsidR="001A70B4" w:rsidRPr="00601043" w14:paraId="1E363D38" w14:textId="77777777" w:rsidTr="005117DA">
        <w:trPr>
          <w:trHeight w:val="571"/>
        </w:trPr>
        <w:tc>
          <w:tcPr>
            <w:tcW w:w="1785" w:type="dxa"/>
            <w:vAlign w:val="center"/>
          </w:tcPr>
          <w:p w14:paraId="26D88F79"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燃料貯蔵所名</w:t>
            </w:r>
          </w:p>
        </w:tc>
        <w:tc>
          <w:tcPr>
            <w:tcW w:w="7875" w:type="dxa"/>
            <w:vAlign w:val="center"/>
          </w:tcPr>
          <w:p w14:paraId="5D04DA44"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54C8D424" w14:textId="77777777" w:rsidTr="005117DA">
        <w:trPr>
          <w:trHeight w:val="564"/>
        </w:trPr>
        <w:tc>
          <w:tcPr>
            <w:tcW w:w="1785" w:type="dxa"/>
            <w:vAlign w:val="center"/>
          </w:tcPr>
          <w:p w14:paraId="21D75102"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所在地</w:t>
            </w:r>
          </w:p>
        </w:tc>
        <w:tc>
          <w:tcPr>
            <w:tcW w:w="7875" w:type="dxa"/>
            <w:vAlign w:val="center"/>
          </w:tcPr>
          <w:p w14:paraId="5C4B6E06"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3C41A336" w14:textId="77777777" w:rsidTr="005117DA">
        <w:trPr>
          <w:trHeight w:val="571"/>
        </w:trPr>
        <w:tc>
          <w:tcPr>
            <w:tcW w:w="1785" w:type="dxa"/>
            <w:vAlign w:val="center"/>
          </w:tcPr>
          <w:p w14:paraId="377F3B80"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電話番号</w:t>
            </w:r>
          </w:p>
        </w:tc>
        <w:tc>
          <w:tcPr>
            <w:tcW w:w="7875" w:type="dxa"/>
            <w:vAlign w:val="center"/>
          </w:tcPr>
          <w:p w14:paraId="271A6FD9" w14:textId="77777777" w:rsidR="001A70B4" w:rsidRPr="00601043" w:rsidRDefault="001A70B4" w:rsidP="005117DA">
            <w:pPr>
              <w:autoSpaceDE w:val="0"/>
              <w:autoSpaceDN w:val="0"/>
              <w:adjustRightInd w:val="0"/>
              <w:rPr>
                <w:rFonts w:ascii="ＭＳ 明朝" w:hAnsi="ＭＳ 明朝"/>
                <w:szCs w:val="21"/>
              </w:rPr>
            </w:pPr>
          </w:p>
        </w:tc>
      </w:tr>
      <w:tr w:rsidR="001A70B4" w:rsidRPr="00601043" w14:paraId="5A7F9CD3" w14:textId="77777777" w:rsidTr="005117DA">
        <w:trPr>
          <w:trHeight w:val="564"/>
        </w:trPr>
        <w:tc>
          <w:tcPr>
            <w:tcW w:w="1785" w:type="dxa"/>
            <w:vAlign w:val="center"/>
          </w:tcPr>
          <w:p w14:paraId="3D1F1E1E" w14:textId="77777777" w:rsidR="001A70B4" w:rsidRPr="00601043" w:rsidRDefault="001A70B4" w:rsidP="005117DA">
            <w:pPr>
              <w:autoSpaceDE w:val="0"/>
              <w:autoSpaceDN w:val="0"/>
              <w:adjustRightInd w:val="0"/>
              <w:jc w:val="center"/>
              <w:rPr>
                <w:rFonts w:ascii="ＭＳ 明朝" w:hAnsi="ＭＳ 明朝"/>
                <w:szCs w:val="21"/>
              </w:rPr>
            </w:pPr>
            <w:r w:rsidRPr="00601043">
              <w:rPr>
                <w:rFonts w:ascii="ＭＳ 明朝" w:hAnsi="ＭＳ 明朝" w:hint="eastAsia"/>
                <w:szCs w:val="21"/>
              </w:rPr>
              <w:t>標準納入時間</w:t>
            </w:r>
          </w:p>
        </w:tc>
        <w:tc>
          <w:tcPr>
            <w:tcW w:w="7875" w:type="dxa"/>
            <w:vAlign w:val="center"/>
          </w:tcPr>
          <w:p w14:paraId="6DD33405" w14:textId="77777777" w:rsidR="001A70B4" w:rsidRPr="00601043" w:rsidRDefault="001A70B4" w:rsidP="005117DA">
            <w:pPr>
              <w:autoSpaceDE w:val="0"/>
              <w:autoSpaceDN w:val="0"/>
              <w:adjustRightInd w:val="0"/>
              <w:rPr>
                <w:rFonts w:ascii="ＭＳ 明朝" w:hAnsi="ＭＳ 明朝"/>
                <w:szCs w:val="21"/>
              </w:rPr>
            </w:pPr>
            <w:r w:rsidRPr="00601043">
              <w:rPr>
                <w:rFonts w:ascii="ＭＳ 明朝" w:hAnsi="ＭＳ 明朝" w:hint="eastAsia"/>
                <w:szCs w:val="21"/>
              </w:rPr>
              <w:t xml:space="preserve">　　　時間　　分</w:t>
            </w:r>
          </w:p>
        </w:tc>
      </w:tr>
    </w:tbl>
    <w:p w14:paraId="1D0B2B6D" w14:textId="77777777" w:rsidR="00282880" w:rsidRPr="00601043" w:rsidRDefault="00282880" w:rsidP="0017658F">
      <w:pPr>
        <w:adjustRightInd w:val="0"/>
        <w:rPr>
          <w:rFonts w:ascii="ＭＳ 明朝" w:hAnsi="ＭＳ 明朝"/>
          <w:szCs w:val="21"/>
        </w:rPr>
      </w:pPr>
    </w:p>
    <w:p w14:paraId="508DA7A0" w14:textId="77777777" w:rsidR="00282880" w:rsidRPr="00601043" w:rsidRDefault="00282880" w:rsidP="0017658F">
      <w:pPr>
        <w:adjustRightInd w:val="0"/>
        <w:rPr>
          <w:rFonts w:ascii="ＭＳ 明朝" w:hAnsi="ＭＳ 明朝"/>
          <w:szCs w:val="21"/>
        </w:rPr>
      </w:pPr>
    </w:p>
    <w:p w14:paraId="65647359" w14:textId="77777777" w:rsidR="00641F14" w:rsidRPr="00601043" w:rsidRDefault="00641F14" w:rsidP="0017658F">
      <w:pPr>
        <w:adjustRightInd w:val="0"/>
        <w:rPr>
          <w:rFonts w:ascii="ＭＳ 明朝" w:hAnsi="ＭＳ 明朝"/>
          <w:szCs w:val="21"/>
        </w:rPr>
      </w:pPr>
    </w:p>
    <w:p w14:paraId="59AA0F72" w14:textId="77777777" w:rsidR="0017658F" w:rsidRPr="00601043" w:rsidRDefault="0017658F" w:rsidP="0017658F">
      <w:pPr>
        <w:adjustRightInd w:val="0"/>
        <w:rPr>
          <w:rFonts w:ascii="ＭＳ 明朝" w:hAnsi="ＭＳ 明朝"/>
          <w:szCs w:val="21"/>
        </w:rPr>
      </w:pPr>
    </w:p>
    <w:p w14:paraId="6C1F7AC1" w14:textId="77777777" w:rsidR="00641F14" w:rsidRPr="00601043" w:rsidRDefault="00641F14" w:rsidP="0017658F">
      <w:pPr>
        <w:adjustRightInd w:val="0"/>
        <w:rPr>
          <w:rFonts w:ascii="ＭＳ 明朝" w:hAnsi="ＭＳ 明朝"/>
          <w:szCs w:val="21"/>
        </w:rPr>
      </w:pPr>
    </w:p>
    <w:p w14:paraId="0EB51F00" w14:textId="77777777" w:rsidR="00641F14" w:rsidRPr="00601043" w:rsidRDefault="00641F14" w:rsidP="0017658F">
      <w:pPr>
        <w:adjustRightInd w:val="0"/>
        <w:rPr>
          <w:rFonts w:ascii="ＭＳ 明朝" w:hAnsi="ＭＳ 明朝"/>
          <w:szCs w:val="21"/>
        </w:rPr>
      </w:pPr>
    </w:p>
    <w:p w14:paraId="5572F13B" w14:textId="77777777" w:rsidR="00641F14" w:rsidRPr="00601043" w:rsidRDefault="00641F14" w:rsidP="0017658F">
      <w:pPr>
        <w:adjustRightInd w:val="0"/>
        <w:rPr>
          <w:rFonts w:ascii="ＭＳ 明朝" w:hAnsi="ＭＳ 明朝"/>
          <w:szCs w:val="21"/>
        </w:rPr>
      </w:pPr>
    </w:p>
    <w:p w14:paraId="359D410C" w14:textId="77777777" w:rsidR="00641F14" w:rsidRPr="00601043" w:rsidRDefault="00641F14" w:rsidP="0017658F">
      <w:pPr>
        <w:adjustRightInd w:val="0"/>
        <w:rPr>
          <w:rFonts w:ascii="ＭＳ 明朝" w:hAnsi="ＭＳ 明朝"/>
          <w:szCs w:val="21"/>
        </w:rPr>
      </w:pPr>
    </w:p>
    <w:p w14:paraId="6CD53050" w14:textId="77777777" w:rsidR="00641F14" w:rsidRPr="00601043" w:rsidRDefault="00641F14" w:rsidP="0017658F">
      <w:pPr>
        <w:adjustRightInd w:val="0"/>
        <w:rPr>
          <w:rFonts w:ascii="ＭＳ 明朝" w:hAnsi="ＭＳ 明朝"/>
          <w:szCs w:val="21"/>
        </w:rPr>
      </w:pPr>
    </w:p>
    <w:p w14:paraId="49AB6DCA" w14:textId="77777777" w:rsidR="00641F14" w:rsidRPr="00601043" w:rsidRDefault="00641F14" w:rsidP="0017658F">
      <w:pPr>
        <w:adjustRightInd w:val="0"/>
        <w:rPr>
          <w:rFonts w:ascii="ＭＳ 明朝" w:hAnsi="ＭＳ 明朝"/>
          <w:szCs w:val="21"/>
        </w:rPr>
      </w:pPr>
    </w:p>
    <w:p w14:paraId="509FBA9E" w14:textId="77777777" w:rsidR="00641F14" w:rsidRPr="00601043" w:rsidRDefault="00641F14" w:rsidP="0017658F">
      <w:pPr>
        <w:adjustRightInd w:val="0"/>
        <w:rPr>
          <w:rFonts w:ascii="ＭＳ 明朝" w:hAnsi="ＭＳ 明朝"/>
          <w:szCs w:val="21"/>
        </w:rPr>
      </w:pPr>
    </w:p>
    <w:p w14:paraId="1AC7303E" w14:textId="77777777" w:rsidR="00641F14" w:rsidRPr="00601043" w:rsidRDefault="00641F14" w:rsidP="0017658F">
      <w:pPr>
        <w:adjustRightInd w:val="0"/>
        <w:rPr>
          <w:rFonts w:ascii="ＭＳ 明朝" w:hAnsi="ＭＳ 明朝"/>
          <w:szCs w:val="21"/>
        </w:rPr>
      </w:pPr>
    </w:p>
    <w:tbl>
      <w:tblPr>
        <w:tblStyle w:val="af5"/>
        <w:tblW w:w="0" w:type="auto"/>
        <w:tblInd w:w="108" w:type="dxa"/>
        <w:tblLook w:val="04A0" w:firstRow="1" w:lastRow="0" w:firstColumn="1" w:lastColumn="0" w:noHBand="0" w:noVBand="1"/>
      </w:tblPr>
      <w:tblGrid>
        <w:gridCol w:w="9520"/>
      </w:tblGrid>
      <w:tr w:rsidR="00641F14" w:rsidRPr="00601043" w14:paraId="1DBD6334" w14:textId="77777777" w:rsidTr="002F0E4C">
        <w:tc>
          <w:tcPr>
            <w:tcW w:w="9660" w:type="dxa"/>
            <w:tcBorders>
              <w:bottom w:val="dashed" w:sz="4" w:space="0" w:color="auto"/>
            </w:tcBorders>
          </w:tcPr>
          <w:p w14:paraId="66928320" w14:textId="77777777" w:rsidR="00641F14" w:rsidRPr="00601043" w:rsidRDefault="00641F14" w:rsidP="005C637B">
            <w:pPr>
              <w:autoSpaceDE w:val="0"/>
              <w:autoSpaceDN w:val="0"/>
              <w:adjustRightInd w:val="0"/>
              <w:ind w:left="400" w:hangingChars="200" w:hanging="400"/>
              <w:rPr>
                <w:rFonts w:ascii="ＭＳ ゴシック" w:eastAsia="ＭＳ ゴシック" w:hAnsi="ＭＳ ゴシック"/>
                <w:sz w:val="20"/>
                <w:szCs w:val="20"/>
              </w:rPr>
            </w:pPr>
            <w:r w:rsidRPr="00601043">
              <w:rPr>
                <w:rFonts w:ascii="ＭＳ ゴシック" w:eastAsia="ＭＳ ゴシック" w:hAnsi="ＭＳ ゴシック" w:hint="eastAsia"/>
                <w:sz w:val="20"/>
                <w:szCs w:val="20"/>
              </w:rPr>
              <w:t>【記入上の注意事項】　　　　　　　　　　　　　　　　　　　※この表は、提出書類に記載不要です。</w:t>
            </w:r>
          </w:p>
        </w:tc>
      </w:tr>
      <w:tr w:rsidR="00641F14" w14:paraId="554F5AC1" w14:textId="77777777" w:rsidTr="002F0E4C">
        <w:tc>
          <w:tcPr>
            <w:tcW w:w="9660" w:type="dxa"/>
            <w:tcBorders>
              <w:top w:val="dashed" w:sz="4" w:space="0" w:color="auto"/>
            </w:tcBorders>
          </w:tcPr>
          <w:p w14:paraId="0593900B" w14:textId="39FADB24" w:rsidR="00641F14" w:rsidRPr="00601043" w:rsidRDefault="00FE6818" w:rsidP="00FE6818">
            <w:pPr>
              <w:pStyle w:val="af4"/>
              <w:numPr>
                <w:ilvl w:val="0"/>
                <w:numId w:val="36"/>
              </w:numPr>
              <w:autoSpaceDE w:val="0"/>
              <w:autoSpaceDN w:val="0"/>
              <w:adjustRightInd w:val="0"/>
              <w:ind w:leftChars="0"/>
              <w:rPr>
                <w:rFonts w:ascii="ＭＳ ゴシック" w:eastAsia="ＭＳ ゴシック" w:hAnsi="ＭＳ ゴシック"/>
                <w:sz w:val="20"/>
                <w:szCs w:val="20"/>
              </w:rPr>
            </w:pPr>
            <w:del w:id="187" w:author="松井 絵美子" w:date="2024-08-06T11:57:00Z">
              <w:r w:rsidRPr="00601043" w:rsidDel="00F207CE">
                <w:rPr>
                  <w:rFonts w:ascii="ＭＳ ゴシック" w:eastAsia="ＭＳ ゴシック" w:hAnsi="ＭＳ ゴシック" w:hint="eastAsia"/>
                  <w:sz w:val="20"/>
                  <w:szCs w:val="20"/>
                </w:rPr>
                <w:delText xml:space="preserve">　</w:delText>
              </w:r>
            </w:del>
            <w:r w:rsidR="009D20C0" w:rsidRPr="00601043">
              <w:rPr>
                <w:rFonts w:ascii="ＭＳ ゴシック" w:eastAsia="ＭＳ ゴシック" w:hAnsi="ＭＳ ゴシック" w:hint="eastAsia"/>
                <w:sz w:val="20"/>
                <w:szCs w:val="20"/>
              </w:rPr>
              <w:t>指定</w:t>
            </w:r>
            <w:r w:rsidR="0088155D" w:rsidRPr="00601043">
              <w:rPr>
                <w:rFonts w:ascii="ＭＳ ゴシック" w:eastAsia="ＭＳ ゴシック" w:hAnsi="ＭＳ ゴシック" w:hint="eastAsia"/>
                <w:sz w:val="20"/>
                <w:szCs w:val="20"/>
              </w:rPr>
              <w:t>納入</w:t>
            </w:r>
            <w:r w:rsidR="009D20C0" w:rsidRPr="00601043">
              <w:rPr>
                <w:rFonts w:ascii="ＭＳ ゴシック" w:eastAsia="ＭＳ ゴシック" w:hAnsi="ＭＳ ゴシック" w:hint="eastAsia"/>
                <w:sz w:val="20"/>
                <w:szCs w:val="20"/>
              </w:rPr>
              <w:t>場所</w:t>
            </w:r>
            <w:r w:rsidR="00CE32A1" w:rsidRPr="00601043">
              <w:rPr>
                <w:rFonts w:ascii="ＭＳ ゴシック" w:eastAsia="ＭＳ ゴシック" w:hAnsi="ＭＳ ゴシック" w:hint="eastAsia"/>
                <w:sz w:val="20"/>
                <w:szCs w:val="20"/>
              </w:rPr>
              <w:t>（</w:t>
            </w:r>
            <w:r w:rsidR="00CE32A1" w:rsidRPr="00601043">
              <w:rPr>
                <w:rFonts w:ascii="ＭＳ ゴシック" w:eastAsia="ＭＳ ゴシック" w:hAnsi="ＭＳ ゴシック"/>
                <w:sz w:val="20"/>
                <w:szCs w:val="20"/>
              </w:rPr>
              <w:t>仕様書に定める</w:t>
            </w:r>
            <w:r w:rsidR="00CE32A1" w:rsidRPr="00601043">
              <w:rPr>
                <w:rFonts w:ascii="ＭＳ ゴシック" w:eastAsia="ＭＳ ゴシック" w:hAnsi="ＭＳ ゴシック" w:hint="eastAsia"/>
                <w:sz w:val="20"/>
                <w:szCs w:val="20"/>
              </w:rPr>
              <w:t>納入場所）</w:t>
            </w:r>
            <w:r w:rsidR="009D20C0" w:rsidRPr="00601043">
              <w:rPr>
                <w:rFonts w:ascii="ＭＳ ゴシック" w:eastAsia="ＭＳ ゴシック" w:hAnsi="ＭＳ ゴシック" w:hint="eastAsia"/>
                <w:sz w:val="20"/>
                <w:szCs w:val="20"/>
              </w:rPr>
              <w:t>への</w:t>
            </w:r>
            <w:r w:rsidR="00A96448" w:rsidRPr="00601043">
              <w:rPr>
                <w:rFonts w:ascii="ＭＳ ゴシック" w:eastAsia="ＭＳ ゴシック" w:hAnsi="ＭＳ ゴシック" w:hint="eastAsia"/>
                <w:sz w:val="20"/>
                <w:szCs w:val="20"/>
              </w:rPr>
              <w:t>納入</w:t>
            </w:r>
            <w:r w:rsidR="00641F14" w:rsidRPr="00601043">
              <w:rPr>
                <w:rFonts w:ascii="ＭＳ ゴシック" w:eastAsia="ＭＳ ゴシック" w:hAnsi="ＭＳ ゴシック" w:hint="eastAsia"/>
                <w:sz w:val="20"/>
                <w:szCs w:val="20"/>
              </w:rPr>
              <w:t>拠点となる</w:t>
            </w:r>
            <w:r w:rsidRPr="00601043">
              <w:rPr>
                <w:rFonts w:ascii="ＭＳ ゴシック" w:eastAsia="ＭＳ ゴシック" w:hAnsi="ＭＳ ゴシック" w:hint="eastAsia"/>
                <w:sz w:val="20"/>
                <w:szCs w:val="20"/>
                <w:rPrChange w:id="188" w:author="松井 絵美子" w:date="2023-09-06T12:03:00Z">
                  <w:rPr>
                    <w:rFonts w:ascii="ＭＳ ゴシック" w:eastAsia="ＭＳ ゴシック" w:hAnsi="ＭＳ ゴシック" w:hint="eastAsia"/>
                    <w:sz w:val="20"/>
                    <w:szCs w:val="20"/>
                    <w:highlight w:val="cyan"/>
                  </w:rPr>
                </w:rPrChange>
              </w:rPr>
              <w:t>燃料貯蔵所</w:t>
            </w:r>
            <w:r w:rsidR="00A96448" w:rsidRPr="00601043">
              <w:rPr>
                <w:rFonts w:ascii="ＭＳ ゴシック" w:eastAsia="ＭＳ ゴシック" w:hAnsi="ＭＳ ゴシック" w:hint="eastAsia"/>
                <w:sz w:val="20"/>
                <w:szCs w:val="20"/>
              </w:rPr>
              <w:t>の名称、所在地、電話番号及び標準納入時間を、全ての指定納入場所について</w:t>
            </w:r>
            <w:r w:rsidR="00641F14" w:rsidRPr="00601043">
              <w:rPr>
                <w:rFonts w:ascii="ＭＳ ゴシック" w:eastAsia="ＭＳ ゴシック" w:hAnsi="ＭＳ ゴシック" w:hint="eastAsia"/>
                <w:sz w:val="20"/>
                <w:szCs w:val="20"/>
              </w:rPr>
              <w:t>記載すること。</w:t>
            </w:r>
          </w:p>
          <w:p w14:paraId="0909BAC9" w14:textId="6C1CA511" w:rsidR="00A96448" w:rsidRPr="00601043" w:rsidRDefault="00FE6818" w:rsidP="00FE6818">
            <w:pPr>
              <w:pStyle w:val="af4"/>
              <w:numPr>
                <w:ilvl w:val="0"/>
                <w:numId w:val="36"/>
              </w:numPr>
              <w:autoSpaceDE w:val="0"/>
              <w:autoSpaceDN w:val="0"/>
              <w:adjustRightInd w:val="0"/>
              <w:ind w:leftChars="0"/>
              <w:rPr>
                <w:rFonts w:ascii="ＭＳ ゴシック" w:eastAsia="ＭＳ ゴシック" w:hAnsi="ＭＳ ゴシック"/>
                <w:sz w:val="20"/>
                <w:szCs w:val="20"/>
              </w:rPr>
            </w:pPr>
            <w:del w:id="189" w:author="松井 絵美子" w:date="2024-08-06T11:57:00Z">
              <w:r w:rsidRPr="00601043" w:rsidDel="00F207CE">
                <w:rPr>
                  <w:rFonts w:ascii="ＭＳ ゴシック" w:eastAsia="ＭＳ ゴシック" w:hAnsi="ＭＳ ゴシック" w:hint="eastAsia"/>
                  <w:sz w:val="20"/>
                  <w:szCs w:val="20"/>
                </w:rPr>
                <w:delText xml:space="preserve">　</w:delText>
              </w:r>
            </w:del>
            <w:r w:rsidR="00A96448" w:rsidRPr="00601043">
              <w:rPr>
                <w:rFonts w:ascii="ＭＳ ゴシック" w:eastAsia="ＭＳ ゴシック" w:hAnsi="ＭＳ ゴシック" w:hint="eastAsia"/>
                <w:sz w:val="20"/>
                <w:szCs w:val="20"/>
              </w:rPr>
              <w:t>標準納入時間の欄には、発注を受けてから指定納入場所へ納入する際に通常要する時間を記載すること。</w:t>
            </w:r>
          </w:p>
        </w:tc>
      </w:tr>
    </w:tbl>
    <w:p w14:paraId="60597E9F" w14:textId="77777777" w:rsidR="00BA60A8" w:rsidRDefault="00BA60A8" w:rsidP="0017658F">
      <w:pPr>
        <w:adjustRightInd w:val="0"/>
        <w:rPr>
          <w:rFonts w:ascii="ＭＳ 明朝" w:hAnsi="ＭＳ 明朝"/>
          <w:szCs w:val="21"/>
        </w:rPr>
      </w:pPr>
    </w:p>
    <w:p w14:paraId="645B71CD" w14:textId="77777777" w:rsidR="00641F14" w:rsidRPr="00BA60A8" w:rsidRDefault="00641F14" w:rsidP="00D958F9">
      <w:pPr>
        <w:widowControl/>
        <w:jc w:val="left"/>
        <w:rPr>
          <w:rFonts w:ascii="ＭＳ 明朝" w:hAnsi="ＭＳ 明朝"/>
          <w:szCs w:val="21"/>
        </w:rPr>
      </w:pPr>
    </w:p>
    <w:sectPr w:rsidR="00641F14" w:rsidRPr="00BA60A8"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F6A8A" w14:textId="77777777" w:rsidR="00A41C60" w:rsidRDefault="00A41C60">
      <w:r>
        <w:separator/>
      </w:r>
    </w:p>
  </w:endnote>
  <w:endnote w:type="continuationSeparator" w:id="0">
    <w:p w14:paraId="0B129D3C" w14:textId="77777777" w:rsidR="00A41C60" w:rsidRDefault="00A41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3C2B2" w14:textId="77777777" w:rsidR="00A41C60" w:rsidRDefault="00A41C60">
      <w:r>
        <w:separator/>
      </w:r>
    </w:p>
  </w:footnote>
  <w:footnote w:type="continuationSeparator" w:id="0">
    <w:p w14:paraId="41063820" w14:textId="77777777" w:rsidR="00A41C60" w:rsidRDefault="00A41C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A6481F"/>
    <w:multiLevelType w:val="hybridMultilevel"/>
    <w:tmpl w:val="22F0D8DE"/>
    <w:lvl w:ilvl="0" w:tplc="A27E2B3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2"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8"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2"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CB72F46"/>
    <w:multiLevelType w:val="hybridMultilevel"/>
    <w:tmpl w:val="6A4C831C"/>
    <w:lvl w:ilvl="0" w:tplc="AAF2840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7114573A"/>
    <w:multiLevelType w:val="hybridMultilevel"/>
    <w:tmpl w:val="BBCC2C5C"/>
    <w:lvl w:ilvl="0" w:tplc="2CECD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5"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75B31C2"/>
    <w:multiLevelType w:val="hybridMultilevel"/>
    <w:tmpl w:val="DB1EC31E"/>
    <w:lvl w:ilvl="0" w:tplc="59769DB0">
      <w:start w:val="1"/>
      <w:numFmt w:val="decimalEnclosedCircle"/>
      <w:lvlText w:val="%1"/>
      <w:lvlJc w:val="left"/>
      <w:pPr>
        <w:ind w:left="555" w:hanging="360"/>
      </w:pPr>
      <w:rPr>
        <w:rFonts w:ascii="ＭＳ ゴシック" w:eastAsia="ＭＳ ゴシック" w:hAnsi="ＭＳ ゴシック"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num w:numId="1" w16cid:durableId="151415440">
    <w:abstractNumId w:val="20"/>
  </w:num>
  <w:num w:numId="2" w16cid:durableId="1701589122">
    <w:abstractNumId w:val="16"/>
  </w:num>
  <w:num w:numId="3" w16cid:durableId="1620452668">
    <w:abstractNumId w:val="19"/>
  </w:num>
  <w:num w:numId="4" w16cid:durableId="1775440876">
    <w:abstractNumId w:val="3"/>
  </w:num>
  <w:num w:numId="5" w16cid:durableId="1094130161">
    <w:abstractNumId w:val="34"/>
  </w:num>
  <w:num w:numId="6" w16cid:durableId="1972902954">
    <w:abstractNumId w:val="0"/>
  </w:num>
  <w:num w:numId="7" w16cid:durableId="568810850">
    <w:abstractNumId w:val="25"/>
  </w:num>
  <w:num w:numId="8" w16cid:durableId="180630006">
    <w:abstractNumId w:val="10"/>
  </w:num>
  <w:num w:numId="9" w16cid:durableId="1209994000">
    <w:abstractNumId w:val="24"/>
  </w:num>
  <w:num w:numId="10" w16cid:durableId="379718418">
    <w:abstractNumId w:val="12"/>
  </w:num>
  <w:num w:numId="11" w16cid:durableId="1872761628">
    <w:abstractNumId w:val="31"/>
  </w:num>
  <w:num w:numId="12" w16cid:durableId="116072105">
    <w:abstractNumId w:val="22"/>
  </w:num>
  <w:num w:numId="13" w16cid:durableId="2031683298">
    <w:abstractNumId w:val="2"/>
  </w:num>
  <w:num w:numId="14" w16cid:durableId="1420449038">
    <w:abstractNumId w:val="1"/>
  </w:num>
  <w:num w:numId="15" w16cid:durableId="688415915">
    <w:abstractNumId w:val="9"/>
  </w:num>
  <w:num w:numId="16" w16cid:durableId="250968061">
    <w:abstractNumId w:val="27"/>
  </w:num>
  <w:num w:numId="17" w16cid:durableId="1034889730">
    <w:abstractNumId w:val="6"/>
  </w:num>
  <w:num w:numId="18" w16cid:durableId="1055785880">
    <w:abstractNumId w:val="21"/>
  </w:num>
  <w:num w:numId="19" w16cid:durableId="681050859">
    <w:abstractNumId w:val="35"/>
  </w:num>
  <w:num w:numId="20" w16cid:durableId="2021007986">
    <w:abstractNumId w:val="14"/>
  </w:num>
  <w:num w:numId="21" w16cid:durableId="812716014">
    <w:abstractNumId w:val="26"/>
  </w:num>
  <w:num w:numId="22" w16cid:durableId="275408233">
    <w:abstractNumId w:val="18"/>
  </w:num>
  <w:num w:numId="23" w16cid:durableId="185413882">
    <w:abstractNumId w:val="5"/>
  </w:num>
  <w:num w:numId="24" w16cid:durableId="1555894932">
    <w:abstractNumId w:val="4"/>
  </w:num>
  <w:num w:numId="25" w16cid:durableId="840899245">
    <w:abstractNumId w:val="7"/>
  </w:num>
  <w:num w:numId="26" w16cid:durableId="216744058">
    <w:abstractNumId w:val="32"/>
  </w:num>
  <w:num w:numId="27" w16cid:durableId="1963344891">
    <w:abstractNumId w:val="23"/>
  </w:num>
  <w:num w:numId="28" w16cid:durableId="274141316">
    <w:abstractNumId w:val="29"/>
  </w:num>
  <w:num w:numId="29" w16cid:durableId="1159077398">
    <w:abstractNumId w:val="13"/>
  </w:num>
  <w:num w:numId="30" w16cid:durableId="1337883484">
    <w:abstractNumId w:val="8"/>
  </w:num>
  <w:num w:numId="31" w16cid:durableId="1236478499">
    <w:abstractNumId w:val="17"/>
  </w:num>
  <w:num w:numId="32" w16cid:durableId="1505901979">
    <w:abstractNumId w:val="30"/>
  </w:num>
  <w:num w:numId="33" w16cid:durableId="1149401869">
    <w:abstractNumId w:val="15"/>
  </w:num>
  <w:num w:numId="34" w16cid:durableId="2116363688">
    <w:abstractNumId w:val="11"/>
  </w:num>
  <w:num w:numId="35" w16cid:durableId="576136294">
    <w:abstractNumId w:val="33"/>
  </w:num>
  <w:num w:numId="36" w16cid:durableId="1881014888">
    <w:abstractNumId w:val="28"/>
  </w:num>
  <w:num w:numId="37" w16cid:durableId="416639514">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松井 絵美子">
    <w15:presenceInfo w15:providerId="None" w15:userId="松井 絵美子"/>
  </w15:person>
  <w15:person w15:author="中島 孝幸">
    <w15:presenceInfo w15:providerId="None" w15:userId="中島 孝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revisionView w:markup="0"/>
  <w:trackRevisions/>
  <w:defaultTabStop w:val="840"/>
  <w:drawingGridHorizontalSpacing w:val="21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5053"/>
    <w:rsid w:val="000963D8"/>
    <w:rsid w:val="000A4BD0"/>
    <w:rsid w:val="000B576B"/>
    <w:rsid w:val="000B74A6"/>
    <w:rsid w:val="000C0147"/>
    <w:rsid w:val="000C3E31"/>
    <w:rsid w:val="000C62D3"/>
    <w:rsid w:val="000C668A"/>
    <w:rsid w:val="000C77E1"/>
    <w:rsid w:val="000D3CB4"/>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A70B4"/>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1F56"/>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32A0B"/>
    <w:rsid w:val="00336240"/>
    <w:rsid w:val="00337089"/>
    <w:rsid w:val="00343D0D"/>
    <w:rsid w:val="00343DD0"/>
    <w:rsid w:val="003602A2"/>
    <w:rsid w:val="00360A4A"/>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5E93"/>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010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1BB9"/>
    <w:rsid w:val="006A4520"/>
    <w:rsid w:val="006B5DA7"/>
    <w:rsid w:val="006C6BCD"/>
    <w:rsid w:val="006E55A3"/>
    <w:rsid w:val="007214C6"/>
    <w:rsid w:val="00724C5A"/>
    <w:rsid w:val="00725A45"/>
    <w:rsid w:val="00736D51"/>
    <w:rsid w:val="007370D0"/>
    <w:rsid w:val="00743C85"/>
    <w:rsid w:val="007470B8"/>
    <w:rsid w:val="00753D95"/>
    <w:rsid w:val="0075759C"/>
    <w:rsid w:val="0076116E"/>
    <w:rsid w:val="0076431F"/>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370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1C60"/>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0460"/>
    <w:rsid w:val="00AD1140"/>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4A6D"/>
    <w:rsid w:val="00F051B2"/>
    <w:rsid w:val="00F20584"/>
    <w:rsid w:val="00F207CE"/>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E6818"/>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AD114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1452</Words>
  <Characters>1061</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2508</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subject/>
  <dc:creator>Administrator</dc:creator>
  <cp:keywords/>
  <dc:description/>
  <cp:lastModifiedBy>松井 絵美子</cp:lastModifiedBy>
  <cp:revision>4</cp:revision>
  <cp:lastPrinted>2017-07-10T04:23:00Z</cp:lastPrinted>
  <dcterms:created xsi:type="dcterms:W3CDTF">2023-09-06T02:59:00Z</dcterms:created>
  <dcterms:modified xsi:type="dcterms:W3CDTF">2024-08-06T02:58:00Z</dcterms:modified>
</cp:coreProperties>
</file>